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0E487" w14:textId="7A0AE63A"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Αγαπητέ κύριε/κυρία,</w:t>
      </w:r>
    </w:p>
    <w:p w14:paraId="19CBBEA0" w14:textId="2F9516C4"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Συνημμένα θα βρείτε ερωτηματολόγιο που αφορά </w:t>
      </w:r>
      <w:r w:rsidR="0073548D" w:rsidRPr="00E0250F">
        <w:rPr>
          <w:rFonts w:asciiTheme="minorHAnsi" w:hAnsiTheme="minorHAnsi" w:cstheme="minorHAnsi"/>
          <w:sz w:val="22"/>
          <w:szCs w:val="22"/>
          <w:lang w:eastAsia="el-GR"/>
        </w:rPr>
        <w:t>στη δράση</w:t>
      </w:r>
      <w:r w:rsidR="005001B6">
        <w:rPr>
          <w:rFonts w:asciiTheme="minorHAnsi" w:hAnsiTheme="minorHAnsi" w:cstheme="minorHAnsi"/>
          <w:sz w:val="22"/>
          <w:szCs w:val="22"/>
          <w:lang w:eastAsia="el-GR"/>
        </w:rPr>
        <w:t xml:space="preserve"> </w:t>
      </w:r>
      <w:r w:rsidR="00724E85">
        <w:rPr>
          <w:rFonts w:asciiTheme="minorHAnsi" w:hAnsiTheme="minorHAnsi" w:cstheme="minorHAnsi"/>
          <w:sz w:val="22"/>
          <w:szCs w:val="22"/>
          <w:lang w:eastAsia="el-GR"/>
        </w:rPr>
        <w:t>«</w:t>
      </w:r>
      <w:r w:rsidR="005001B6">
        <w:rPr>
          <w:rFonts w:asciiTheme="minorHAnsi" w:hAnsiTheme="minorHAnsi" w:cstheme="minorHAnsi"/>
          <w:sz w:val="22"/>
          <w:szCs w:val="22"/>
          <w:lang w:eastAsia="el-GR"/>
        </w:rPr>
        <w:t>Α</w:t>
      </w:r>
      <w:r w:rsidR="005001B6" w:rsidRPr="005001B6">
        <w:rPr>
          <w:rFonts w:asciiTheme="minorHAnsi" w:hAnsiTheme="minorHAnsi" w:cstheme="minorHAnsi"/>
          <w:sz w:val="22"/>
          <w:szCs w:val="22"/>
          <w:lang w:eastAsia="el-GR"/>
        </w:rPr>
        <w:t>ΝΑΠΤΥΞΗ ΔΙΚΤΥΟΥ ΕΙΔΙΚΩΝ ΚΕΝΤΡΩΝ ΑΝΑΠΤΥΞΗΣ ΔΕΞΙΟΤΗΤΩΝ ΚΑΙ ΑΠΑΣΧΟΛΗΣΗΣ ΓΙΑ ΑΝΕΡΓΟΥΣ, ΕΡΓΑΖΟΜΕΝΟΥΣ, ΑΥΤΟΑΠΑΣΧΟΛΟΥΜΕΝΟΥΣ ΚΑΙ ΕΝ ΔΥΝΑΜΕΙ ΝΕΟΥΣ ΕΠΙΧΕΙΡΗΜΑΤΙΕΣ ΓΙΑ ΤΙΣ ΠΕΡΙΟΧΕΣ ΔΑΜ</w:t>
      </w:r>
      <w:r w:rsidR="00724E85">
        <w:rPr>
          <w:rFonts w:asciiTheme="minorHAnsi" w:hAnsiTheme="minorHAnsi" w:cstheme="minorHAnsi"/>
          <w:sz w:val="22"/>
          <w:szCs w:val="22"/>
          <w:lang w:eastAsia="el-GR"/>
        </w:rPr>
        <w:t xml:space="preserve">» </w:t>
      </w:r>
      <w:r w:rsidR="0073548D" w:rsidRPr="00E0250F">
        <w:rPr>
          <w:rFonts w:asciiTheme="minorHAnsi" w:hAnsiTheme="minorHAnsi" w:cstheme="minorHAnsi"/>
          <w:sz w:val="22"/>
          <w:szCs w:val="22"/>
          <w:lang w:eastAsia="el-GR"/>
        </w:rPr>
        <w:t>στην οποία</w:t>
      </w:r>
      <w:r w:rsidR="00894553"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συμμετέχετε</w:t>
      </w:r>
      <w:r w:rsidR="00F62B35" w:rsidRPr="00E0250F">
        <w:rPr>
          <w:rFonts w:asciiTheme="minorHAnsi" w:hAnsiTheme="minorHAnsi" w:cstheme="minorHAnsi"/>
          <w:sz w:val="22"/>
          <w:szCs w:val="22"/>
          <w:lang w:eastAsia="el-GR"/>
        </w:rPr>
        <w:t xml:space="preserve"> και </w:t>
      </w:r>
      <w:r w:rsidR="0073548D" w:rsidRPr="00E0250F">
        <w:rPr>
          <w:rFonts w:asciiTheme="minorHAnsi" w:hAnsiTheme="minorHAnsi" w:cstheme="minorHAnsi"/>
          <w:sz w:val="22"/>
          <w:szCs w:val="22"/>
          <w:lang w:eastAsia="el-GR"/>
        </w:rPr>
        <w:t>που</w:t>
      </w:r>
      <w:r w:rsidR="00F62B35" w:rsidRPr="00E0250F">
        <w:rPr>
          <w:rFonts w:asciiTheme="minorHAnsi" w:hAnsiTheme="minorHAnsi" w:cstheme="minorHAnsi"/>
          <w:sz w:val="22"/>
          <w:szCs w:val="22"/>
          <w:lang w:eastAsia="el-GR"/>
        </w:rPr>
        <w:t xml:space="preserve"> </w:t>
      </w:r>
      <w:r w:rsidR="00894553" w:rsidRPr="00E0250F">
        <w:rPr>
          <w:rFonts w:asciiTheme="minorHAnsi" w:hAnsiTheme="minorHAnsi" w:cstheme="minorHAnsi"/>
          <w:sz w:val="22"/>
          <w:szCs w:val="22"/>
          <w:lang w:eastAsia="el-GR"/>
        </w:rPr>
        <w:t>υλοποιείται</w:t>
      </w:r>
      <w:r w:rsidR="00F62B35" w:rsidRPr="00E0250F">
        <w:rPr>
          <w:rFonts w:asciiTheme="minorHAnsi" w:hAnsiTheme="minorHAnsi" w:cstheme="minorHAnsi"/>
          <w:sz w:val="22"/>
          <w:szCs w:val="22"/>
          <w:lang w:eastAsia="el-GR"/>
        </w:rPr>
        <w:t xml:space="preserve"> στο πλαίσ</w:t>
      </w:r>
      <w:r w:rsidR="00894553" w:rsidRPr="00E0250F">
        <w:rPr>
          <w:rFonts w:asciiTheme="minorHAnsi" w:hAnsiTheme="minorHAnsi" w:cstheme="minorHAnsi"/>
          <w:sz w:val="22"/>
          <w:szCs w:val="22"/>
          <w:lang w:eastAsia="el-GR"/>
        </w:rPr>
        <w:t>ι</w:t>
      </w:r>
      <w:r w:rsidR="00F62B35" w:rsidRPr="00E0250F">
        <w:rPr>
          <w:rFonts w:asciiTheme="minorHAnsi" w:hAnsiTheme="minorHAnsi" w:cstheme="minorHAnsi"/>
          <w:sz w:val="22"/>
          <w:szCs w:val="22"/>
          <w:lang w:eastAsia="el-GR"/>
        </w:rPr>
        <w:t xml:space="preserve">ο </w:t>
      </w:r>
      <w:r w:rsidR="00894553" w:rsidRPr="00E0250F">
        <w:rPr>
          <w:rFonts w:asciiTheme="minorHAnsi" w:hAnsiTheme="minorHAnsi" w:cstheme="minorHAnsi"/>
          <w:sz w:val="22"/>
          <w:szCs w:val="22"/>
          <w:lang w:eastAsia="el-GR"/>
        </w:rPr>
        <w:t xml:space="preserve">του </w:t>
      </w:r>
      <w:r w:rsidR="00E314F8">
        <w:rPr>
          <w:rFonts w:asciiTheme="minorHAnsi" w:hAnsiTheme="minorHAnsi" w:cstheme="minorHAnsi"/>
          <w:sz w:val="22"/>
          <w:szCs w:val="22"/>
          <w:lang w:eastAsia="el-GR"/>
        </w:rPr>
        <w:t>Προγράμματος «Δίκαιη Αναπτυξιακή Μετάβαση»</w:t>
      </w:r>
      <w:r w:rsidR="00894553" w:rsidRPr="00E0250F">
        <w:rPr>
          <w:rFonts w:asciiTheme="minorHAnsi" w:hAnsiTheme="minorHAnsi" w:cstheme="minorHAnsi"/>
          <w:sz w:val="22"/>
          <w:szCs w:val="22"/>
          <w:lang w:eastAsia="el-GR"/>
        </w:rPr>
        <w:t>.</w:t>
      </w:r>
    </w:p>
    <w:p w14:paraId="385CC0B7" w14:textId="2C0CC1F1"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Καθώς </w:t>
      </w:r>
      <w:r w:rsidR="0073548D" w:rsidRPr="00E0250F">
        <w:rPr>
          <w:rFonts w:asciiTheme="minorHAnsi" w:hAnsiTheme="minorHAnsi" w:cstheme="minorHAnsi"/>
          <w:sz w:val="22"/>
          <w:szCs w:val="22"/>
          <w:lang w:eastAsia="el-GR"/>
        </w:rPr>
        <w:t xml:space="preserve">η </w:t>
      </w:r>
      <w:r w:rsidR="008829B6" w:rsidRPr="00E0250F">
        <w:rPr>
          <w:rFonts w:asciiTheme="minorHAnsi" w:hAnsiTheme="minorHAnsi" w:cstheme="minorHAnsi"/>
          <w:sz w:val="22"/>
          <w:szCs w:val="22"/>
          <w:lang w:eastAsia="el-GR"/>
        </w:rPr>
        <w:t xml:space="preserve">εν λόγω </w:t>
      </w:r>
      <w:r w:rsidR="0073548D" w:rsidRPr="00E0250F">
        <w:rPr>
          <w:rFonts w:asciiTheme="minorHAnsi" w:hAnsiTheme="minorHAnsi" w:cstheme="minorHAnsi"/>
          <w:sz w:val="22"/>
          <w:szCs w:val="22"/>
          <w:lang w:eastAsia="el-GR"/>
        </w:rPr>
        <w:t>δράση</w:t>
      </w:r>
      <w:r w:rsidR="00522149"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συγχρηματοδοτείται από</w:t>
      </w:r>
      <w:r w:rsidR="00A9154C">
        <w:rPr>
          <w:rFonts w:asciiTheme="minorHAnsi" w:hAnsiTheme="minorHAnsi" w:cstheme="minorHAnsi"/>
          <w:sz w:val="22"/>
          <w:szCs w:val="22"/>
          <w:lang w:eastAsia="el-GR"/>
        </w:rPr>
        <w:t xml:space="preserve"> </w:t>
      </w:r>
      <w:r w:rsidR="00894553" w:rsidRPr="00E0250F">
        <w:rPr>
          <w:rFonts w:asciiTheme="minorHAnsi" w:hAnsiTheme="minorHAnsi" w:cstheme="minorHAnsi"/>
          <w:sz w:val="22"/>
          <w:szCs w:val="22"/>
          <w:lang w:eastAsia="el-GR"/>
        </w:rPr>
        <w:t xml:space="preserve">το Ταμείο </w:t>
      </w:r>
      <w:r w:rsidR="00E314F8">
        <w:rPr>
          <w:rFonts w:asciiTheme="minorHAnsi" w:hAnsiTheme="minorHAnsi" w:cstheme="minorHAnsi"/>
          <w:sz w:val="22"/>
          <w:szCs w:val="22"/>
          <w:lang w:eastAsia="el-GR"/>
        </w:rPr>
        <w:t>Δίκαιης Μετάβασης</w:t>
      </w:r>
      <w:r w:rsidR="00894553" w:rsidRPr="00E0250F">
        <w:rPr>
          <w:rFonts w:asciiTheme="minorHAnsi" w:hAnsiTheme="minorHAnsi" w:cstheme="minorHAnsi"/>
          <w:sz w:val="22"/>
          <w:szCs w:val="22"/>
          <w:lang w:eastAsia="el-GR"/>
        </w:rPr>
        <w:t xml:space="preserve"> (</w:t>
      </w:r>
      <w:r w:rsidR="00E314F8">
        <w:rPr>
          <w:rFonts w:asciiTheme="minorHAnsi" w:hAnsiTheme="minorHAnsi" w:cstheme="minorHAnsi"/>
          <w:sz w:val="22"/>
          <w:szCs w:val="22"/>
          <w:lang w:eastAsia="el-GR"/>
        </w:rPr>
        <w:t>ΤΔΜ</w:t>
      </w:r>
      <w:r w:rsidR="00894553" w:rsidRPr="00E0250F">
        <w:rPr>
          <w:rFonts w:asciiTheme="minorHAnsi" w:hAnsiTheme="minorHAnsi" w:cstheme="minorHAnsi"/>
          <w:sz w:val="22"/>
          <w:szCs w:val="22"/>
          <w:lang w:eastAsia="el-GR"/>
        </w:rPr>
        <w:t>)</w:t>
      </w:r>
      <w:r w:rsidRPr="00E0250F">
        <w:rPr>
          <w:rFonts w:asciiTheme="minorHAnsi" w:hAnsiTheme="minorHAnsi" w:cstheme="minorHAnsi"/>
          <w:sz w:val="22"/>
          <w:szCs w:val="22"/>
          <w:lang w:eastAsia="el-GR"/>
        </w:rPr>
        <w:t xml:space="preserve">, είναι </w:t>
      </w:r>
      <w:r w:rsidRPr="00E0250F">
        <w:rPr>
          <w:rFonts w:asciiTheme="minorHAnsi" w:hAnsiTheme="minorHAnsi" w:cstheme="minorHAnsi"/>
          <w:b/>
          <w:sz w:val="22"/>
          <w:szCs w:val="22"/>
          <w:lang w:eastAsia="el-GR"/>
        </w:rPr>
        <w:t>υποχρεωτική</w:t>
      </w:r>
      <w:r w:rsidRPr="00E0250F">
        <w:rPr>
          <w:rFonts w:asciiTheme="minorHAnsi" w:hAnsiTheme="minorHAnsi" w:cstheme="minorHAnsi"/>
          <w:sz w:val="22"/>
          <w:szCs w:val="22"/>
          <w:lang w:eastAsia="el-GR"/>
        </w:rPr>
        <w:t xml:space="preserve"> η συλλογή </w:t>
      </w:r>
      <w:r w:rsidR="0011045A" w:rsidRPr="00E0250F">
        <w:rPr>
          <w:rFonts w:asciiTheme="minorHAnsi" w:hAnsiTheme="minorHAnsi" w:cstheme="minorHAnsi"/>
          <w:sz w:val="22"/>
          <w:szCs w:val="22"/>
          <w:lang w:eastAsia="el-GR"/>
        </w:rPr>
        <w:t>δεδομένων</w:t>
      </w:r>
      <w:r w:rsidRPr="00E0250F">
        <w:rPr>
          <w:rFonts w:asciiTheme="minorHAnsi" w:hAnsiTheme="minorHAnsi" w:cstheme="minorHAnsi"/>
          <w:sz w:val="22"/>
          <w:szCs w:val="22"/>
          <w:lang w:eastAsia="el-GR"/>
        </w:rPr>
        <w:t xml:space="preserve"> </w:t>
      </w:r>
      <w:r w:rsidR="00F90A1D" w:rsidRPr="00E0250F">
        <w:rPr>
          <w:rFonts w:asciiTheme="minorHAnsi" w:hAnsiTheme="minorHAnsi" w:cstheme="minorHAnsi"/>
          <w:sz w:val="22"/>
          <w:szCs w:val="22"/>
          <w:lang w:eastAsia="el-GR"/>
        </w:rPr>
        <w:t xml:space="preserve">για </w:t>
      </w:r>
      <w:r w:rsidR="0073548D" w:rsidRPr="00E0250F">
        <w:rPr>
          <w:rFonts w:asciiTheme="minorHAnsi" w:hAnsiTheme="minorHAnsi" w:cstheme="minorHAnsi"/>
          <w:sz w:val="22"/>
          <w:szCs w:val="22"/>
          <w:lang w:eastAsia="el-GR"/>
        </w:rPr>
        <w:t>το σκοπό</w:t>
      </w:r>
      <w:r w:rsidR="00F90A1D" w:rsidRPr="00E0250F">
        <w:rPr>
          <w:rFonts w:asciiTheme="minorHAnsi" w:hAnsiTheme="minorHAnsi" w:cstheme="minorHAnsi"/>
          <w:sz w:val="22"/>
          <w:szCs w:val="22"/>
          <w:lang w:eastAsia="el-GR"/>
        </w:rPr>
        <w:t xml:space="preserve"> </w:t>
      </w:r>
      <w:r w:rsidR="0073548D" w:rsidRPr="00E0250F">
        <w:rPr>
          <w:rFonts w:asciiTheme="minorHAnsi" w:hAnsiTheme="minorHAnsi" w:cstheme="minorHAnsi"/>
          <w:sz w:val="22"/>
          <w:szCs w:val="22"/>
          <w:lang w:eastAsia="el-GR"/>
        </w:rPr>
        <w:t xml:space="preserve">της παρακολούθησης </w:t>
      </w:r>
      <w:r w:rsidR="00E314F8">
        <w:rPr>
          <w:rFonts w:asciiTheme="minorHAnsi" w:hAnsiTheme="minorHAnsi" w:cstheme="minorHAnsi"/>
          <w:sz w:val="22"/>
          <w:szCs w:val="22"/>
          <w:lang w:eastAsia="el-GR"/>
        </w:rPr>
        <w:t>δεικτών</w:t>
      </w:r>
      <w:r w:rsidR="00CF7B94" w:rsidRPr="00E0250F">
        <w:rPr>
          <w:rFonts w:asciiTheme="minorHAnsi" w:hAnsiTheme="minorHAnsi" w:cstheme="minorHAnsi"/>
          <w:sz w:val="22"/>
          <w:szCs w:val="22"/>
          <w:lang w:eastAsia="el-GR"/>
        </w:rPr>
        <w:t xml:space="preserve"> </w:t>
      </w:r>
      <w:r w:rsidR="00F90A1D" w:rsidRPr="00E0250F">
        <w:rPr>
          <w:rFonts w:asciiTheme="minorHAnsi" w:hAnsiTheme="minorHAnsi" w:cstheme="minorHAnsi"/>
          <w:sz w:val="22"/>
          <w:szCs w:val="22"/>
          <w:lang w:eastAsia="el-GR"/>
        </w:rPr>
        <w:t xml:space="preserve">σύμφωνα με το άρθρο </w:t>
      </w:r>
      <w:r w:rsidR="00E314F8">
        <w:rPr>
          <w:rFonts w:asciiTheme="minorHAnsi" w:hAnsiTheme="minorHAnsi" w:cstheme="minorHAnsi"/>
          <w:sz w:val="22"/>
          <w:szCs w:val="22"/>
          <w:lang w:eastAsia="el-GR"/>
        </w:rPr>
        <w:t>12. παρ.3</w:t>
      </w:r>
      <w:r w:rsidR="00F90A1D" w:rsidRPr="00E0250F">
        <w:rPr>
          <w:rFonts w:asciiTheme="minorHAnsi" w:hAnsiTheme="minorHAnsi" w:cstheme="minorHAnsi"/>
          <w:sz w:val="22"/>
          <w:szCs w:val="22"/>
          <w:lang w:eastAsia="el-GR"/>
        </w:rPr>
        <w:t xml:space="preserve"> </w:t>
      </w:r>
      <w:r w:rsidR="00CF7B94" w:rsidRPr="00E0250F">
        <w:rPr>
          <w:rFonts w:asciiTheme="minorHAnsi" w:hAnsiTheme="minorHAnsi" w:cstheme="minorHAnsi"/>
          <w:sz w:val="22"/>
          <w:szCs w:val="22"/>
          <w:lang w:eastAsia="el-GR"/>
        </w:rPr>
        <w:t>και το Παράρτημα Ι</w:t>
      </w:r>
      <w:r w:rsidR="00E314F8">
        <w:rPr>
          <w:rFonts w:asciiTheme="minorHAnsi" w:hAnsiTheme="minorHAnsi" w:cstheme="minorHAnsi"/>
          <w:sz w:val="22"/>
          <w:szCs w:val="22"/>
          <w:lang w:eastAsia="el-GR"/>
        </w:rPr>
        <w:t>ΙΙ</w:t>
      </w:r>
      <w:r w:rsidR="00CF7B94" w:rsidRPr="00E0250F">
        <w:rPr>
          <w:rFonts w:asciiTheme="minorHAnsi" w:hAnsiTheme="minorHAnsi" w:cstheme="minorHAnsi"/>
          <w:sz w:val="22"/>
          <w:szCs w:val="22"/>
          <w:lang w:eastAsia="el-GR"/>
        </w:rPr>
        <w:t xml:space="preserve"> </w:t>
      </w:r>
      <w:r w:rsidR="00F90A1D" w:rsidRPr="00E0250F">
        <w:rPr>
          <w:rFonts w:asciiTheme="minorHAnsi" w:hAnsiTheme="minorHAnsi" w:cstheme="minorHAnsi"/>
          <w:sz w:val="22"/>
          <w:szCs w:val="22"/>
          <w:lang w:eastAsia="el-GR"/>
        </w:rPr>
        <w:t>του Κανονισμού (ΕΕ) 2021/105</w:t>
      </w:r>
      <w:r w:rsidR="00E314F8">
        <w:rPr>
          <w:rFonts w:asciiTheme="minorHAnsi" w:hAnsiTheme="minorHAnsi" w:cstheme="minorHAnsi"/>
          <w:sz w:val="22"/>
          <w:szCs w:val="22"/>
          <w:lang w:eastAsia="el-GR"/>
        </w:rPr>
        <w:t>6</w:t>
      </w:r>
      <w:r w:rsidR="00ED5609" w:rsidRPr="00E0250F">
        <w:rPr>
          <w:rFonts w:asciiTheme="minorHAnsi" w:hAnsiTheme="minorHAnsi" w:cstheme="minorHAnsi"/>
          <w:sz w:val="22"/>
          <w:szCs w:val="22"/>
          <w:lang w:eastAsia="el-GR"/>
        </w:rPr>
        <w:t xml:space="preserve"> του Ευρωπαϊκού Κοινοβουλίου και του Συμβουλίου</w:t>
      </w:r>
      <w:r w:rsidR="00CF7B94" w:rsidRPr="00E0250F">
        <w:rPr>
          <w:rFonts w:asciiTheme="minorHAnsi" w:hAnsiTheme="minorHAnsi" w:cstheme="minorHAnsi"/>
          <w:sz w:val="22"/>
          <w:szCs w:val="22"/>
          <w:lang w:eastAsia="el-GR"/>
        </w:rPr>
        <w:t>,</w:t>
      </w:r>
      <w:r w:rsidR="00F90A1D"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 xml:space="preserve">γι’ αυτό παρακαλούμε για τη συμπλήρωσή του σε όλα τα </w:t>
      </w:r>
      <w:r w:rsidR="00E76CB4" w:rsidRPr="00E0250F">
        <w:rPr>
          <w:rFonts w:asciiTheme="minorHAnsi" w:hAnsiTheme="minorHAnsi" w:cstheme="minorHAnsi"/>
          <w:sz w:val="22"/>
          <w:szCs w:val="22"/>
          <w:lang w:eastAsia="el-GR"/>
        </w:rPr>
        <w:t xml:space="preserve">ζητούμενα </w:t>
      </w:r>
      <w:r w:rsidRPr="00E0250F">
        <w:rPr>
          <w:rFonts w:asciiTheme="minorHAnsi" w:hAnsiTheme="minorHAnsi" w:cstheme="minorHAnsi"/>
          <w:sz w:val="22"/>
          <w:szCs w:val="22"/>
          <w:lang w:eastAsia="el-GR"/>
        </w:rPr>
        <w:t xml:space="preserve">πεδία. </w:t>
      </w:r>
    </w:p>
    <w:p w14:paraId="44DC1612" w14:textId="77777777" w:rsidR="0008032F" w:rsidRDefault="0008032F" w:rsidP="00795D0A">
      <w:pPr>
        <w:jc w:val="both"/>
        <w:rPr>
          <w:rFonts w:asciiTheme="minorHAnsi" w:hAnsiTheme="minorHAnsi" w:cstheme="minorHAnsi"/>
          <w:sz w:val="22"/>
          <w:szCs w:val="22"/>
          <w:lang w:eastAsia="el-GR"/>
        </w:rPr>
      </w:pPr>
    </w:p>
    <w:p w14:paraId="6B3EA5A7" w14:textId="496DB17C" w:rsidR="00795D0A" w:rsidRPr="00E0250F" w:rsidRDefault="00ED5609" w:rsidP="00795D0A">
      <w:pPr>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Θα </w:t>
      </w:r>
      <w:r w:rsidR="00795D0A" w:rsidRPr="00E0250F">
        <w:rPr>
          <w:rFonts w:asciiTheme="minorHAnsi" w:hAnsiTheme="minorHAnsi" w:cstheme="minorHAnsi"/>
          <w:sz w:val="22"/>
          <w:szCs w:val="22"/>
          <w:lang w:eastAsia="el-GR"/>
        </w:rPr>
        <w:t>θέλαμε να σας ενημερώσουμε ότι τα δεδομένα των απαντήσεών σας θα τύχουν επεξεργασίας από τις αρμόδιες υπηρεσίες (</w:t>
      </w:r>
      <w:r w:rsidR="00871420">
        <w:rPr>
          <w:rFonts w:asciiTheme="minorHAnsi" w:hAnsiTheme="minorHAnsi" w:cstheme="minorHAnsi"/>
          <w:sz w:val="22"/>
          <w:szCs w:val="22"/>
          <w:lang w:eastAsia="el-GR"/>
        </w:rPr>
        <w:t>Διαχειριστική Αρχή</w:t>
      </w:r>
      <w:r w:rsidR="00A9154C">
        <w:rPr>
          <w:rFonts w:asciiTheme="minorHAnsi" w:hAnsiTheme="minorHAnsi" w:cstheme="minorHAnsi"/>
          <w:sz w:val="22"/>
          <w:szCs w:val="22"/>
          <w:lang w:eastAsia="el-GR"/>
        </w:rPr>
        <w:t xml:space="preserve"> </w:t>
      </w:r>
      <w:r w:rsidR="00E314F8">
        <w:rPr>
          <w:rFonts w:asciiTheme="minorHAnsi" w:hAnsiTheme="minorHAnsi" w:cstheme="minorHAnsi"/>
          <w:sz w:val="22"/>
          <w:szCs w:val="22"/>
          <w:lang w:eastAsia="el-GR"/>
        </w:rPr>
        <w:t xml:space="preserve">του </w:t>
      </w:r>
      <w:r w:rsidR="00800E77" w:rsidRPr="00E0250F">
        <w:rPr>
          <w:rFonts w:asciiTheme="minorHAnsi" w:hAnsiTheme="minorHAnsi" w:cstheme="minorHAnsi"/>
          <w:sz w:val="22"/>
          <w:szCs w:val="22"/>
          <w:lang w:eastAsia="el-GR"/>
        </w:rPr>
        <w:t xml:space="preserve">Προγράμματος </w:t>
      </w:r>
      <w:r w:rsidR="00795D0A" w:rsidRPr="00E0250F">
        <w:rPr>
          <w:rFonts w:asciiTheme="minorHAnsi" w:hAnsiTheme="minorHAnsi" w:cstheme="minorHAnsi"/>
          <w:sz w:val="22"/>
          <w:szCs w:val="22"/>
          <w:lang w:eastAsia="el-GR"/>
        </w:rPr>
        <w:t>«</w:t>
      </w:r>
      <w:r w:rsidR="00E314F8">
        <w:rPr>
          <w:rFonts w:asciiTheme="minorHAnsi" w:hAnsiTheme="minorHAnsi" w:cstheme="minorHAnsi"/>
          <w:sz w:val="22"/>
          <w:szCs w:val="22"/>
          <w:lang w:eastAsia="el-GR"/>
        </w:rPr>
        <w:t>Δίκαιη Αναπτυξιακή Μετάβαση</w:t>
      </w:r>
      <w:r w:rsidR="00795D0A" w:rsidRPr="00E0250F">
        <w:rPr>
          <w:rFonts w:asciiTheme="minorHAnsi" w:hAnsiTheme="minorHAnsi" w:cstheme="minorHAnsi"/>
          <w:sz w:val="22"/>
          <w:szCs w:val="22"/>
          <w:lang w:eastAsia="el-GR"/>
        </w:rPr>
        <w:t>»</w:t>
      </w:r>
      <w:r w:rsidR="0073548D" w:rsidRPr="00E0250F">
        <w:rPr>
          <w:rFonts w:asciiTheme="minorHAnsi" w:hAnsiTheme="minorHAnsi" w:cstheme="minorHAnsi"/>
          <w:sz w:val="22"/>
          <w:szCs w:val="22"/>
          <w:lang w:eastAsia="el-GR"/>
        </w:rPr>
        <w:t xml:space="preserve">, </w:t>
      </w:r>
      <w:r w:rsidR="0073548D" w:rsidRPr="00724E85">
        <w:rPr>
          <w:rFonts w:asciiTheme="minorHAnsi" w:hAnsiTheme="minorHAnsi" w:cstheme="minorHAnsi"/>
          <w:sz w:val="22"/>
          <w:szCs w:val="22"/>
          <w:lang w:eastAsia="el-GR"/>
        </w:rPr>
        <w:t>Δικαιούχος</w:t>
      </w:r>
      <w:r w:rsidR="00724E85">
        <w:rPr>
          <w:rFonts w:asciiTheme="minorHAnsi" w:hAnsiTheme="minorHAnsi" w:cstheme="minorHAnsi"/>
          <w:sz w:val="22"/>
          <w:szCs w:val="22"/>
          <w:lang w:eastAsia="el-GR"/>
        </w:rPr>
        <w:t xml:space="preserve"> </w:t>
      </w:r>
      <w:r w:rsidR="005001B6" w:rsidRPr="00724E85">
        <w:rPr>
          <w:rFonts w:asciiTheme="minorHAnsi" w:hAnsiTheme="minorHAnsi" w:cstheme="minorHAnsi"/>
          <w:sz w:val="22"/>
          <w:szCs w:val="22"/>
          <w:lang w:eastAsia="el-GR"/>
        </w:rPr>
        <w:t>ΕΛΛΗΝΙΚΗ ΕΤΑΙΡΕΙΑ ΔΙΚΑΙΗΣ ΑΝΑΠΤΥΞΙΑΚΗΣ ΜΕΤΑΒΑΣΗΣ Α.Ε (Ε.Λ.Ε.Δ.Α.Μ)</w:t>
      </w:r>
      <w:r w:rsidR="0073548D" w:rsidRPr="00724E85">
        <w:rPr>
          <w:rFonts w:asciiTheme="minorHAnsi" w:hAnsiTheme="minorHAnsi" w:cstheme="minorHAnsi"/>
          <w:sz w:val="22"/>
          <w:szCs w:val="22"/>
          <w:lang w:eastAsia="el-GR"/>
        </w:rPr>
        <w:t>)</w:t>
      </w:r>
      <w:r w:rsidR="00795D0A" w:rsidRPr="00E0250F">
        <w:rPr>
          <w:rFonts w:asciiTheme="minorHAnsi" w:hAnsiTheme="minorHAnsi" w:cstheme="minorHAnsi"/>
          <w:sz w:val="22"/>
          <w:szCs w:val="22"/>
          <w:lang w:eastAsia="el-GR"/>
        </w:rPr>
        <w:t>,</w:t>
      </w:r>
      <w:r w:rsidR="00A9154C">
        <w:rPr>
          <w:rFonts w:asciiTheme="minorHAnsi" w:hAnsiTheme="minorHAnsi" w:cstheme="minorHAnsi"/>
          <w:sz w:val="22"/>
          <w:szCs w:val="22"/>
          <w:lang w:eastAsia="el-GR"/>
        </w:rPr>
        <w:t xml:space="preserve"> </w:t>
      </w:r>
      <w:r w:rsidR="00795D0A" w:rsidRPr="00E0250F">
        <w:rPr>
          <w:rFonts w:asciiTheme="minorHAnsi" w:hAnsiTheme="minorHAnsi" w:cstheme="minorHAnsi"/>
          <w:sz w:val="22"/>
          <w:szCs w:val="22"/>
          <w:lang w:eastAsia="el-GR"/>
        </w:rPr>
        <w:t xml:space="preserve">για το σκοπό </w:t>
      </w:r>
      <w:r w:rsidRPr="00E0250F">
        <w:rPr>
          <w:rFonts w:asciiTheme="minorHAnsi" w:hAnsiTheme="minorHAnsi" w:cstheme="minorHAnsi"/>
          <w:sz w:val="22"/>
          <w:szCs w:val="22"/>
          <w:lang w:eastAsia="el-GR"/>
        </w:rPr>
        <w:t xml:space="preserve">της διαχείρισης </w:t>
      </w:r>
      <w:r w:rsidR="0073548D" w:rsidRPr="00E0250F">
        <w:rPr>
          <w:rFonts w:asciiTheme="minorHAnsi" w:hAnsiTheme="minorHAnsi" w:cstheme="minorHAnsi"/>
          <w:sz w:val="22"/>
          <w:szCs w:val="22"/>
          <w:lang w:eastAsia="el-GR"/>
        </w:rPr>
        <w:t>του Π</w:t>
      </w:r>
      <w:r w:rsidRPr="00E0250F">
        <w:rPr>
          <w:rFonts w:asciiTheme="minorHAnsi" w:hAnsiTheme="minorHAnsi" w:cstheme="minorHAnsi"/>
          <w:sz w:val="22"/>
          <w:szCs w:val="22"/>
          <w:lang w:eastAsia="el-GR"/>
        </w:rPr>
        <w:t xml:space="preserve">ρογράμματος και της </w:t>
      </w:r>
      <w:r w:rsidR="0073548D" w:rsidRPr="00E0250F">
        <w:rPr>
          <w:rFonts w:asciiTheme="minorHAnsi" w:hAnsiTheme="minorHAnsi" w:cstheme="minorHAnsi"/>
          <w:sz w:val="22"/>
          <w:szCs w:val="22"/>
          <w:lang w:eastAsia="el-GR"/>
        </w:rPr>
        <w:t>άσκησης</w:t>
      </w:r>
      <w:r w:rsidRPr="00E0250F">
        <w:rPr>
          <w:rFonts w:asciiTheme="minorHAnsi" w:hAnsiTheme="minorHAnsi" w:cstheme="minorHAnsi"/>
          <w:sz w:val="22"/>
          <w:szCs w:val="22"/>
          <w:lang w:eastAsia="el-GR"/>
        </w:rPr>
        <w:t xml:space="preserve"> των αρμοδιοτήτων αξιολόγησης και ελέγχου</w:t>
      </w:r>
      <w:r w:rsidR="00795D0A" w:rsidRPr="00E0250F">
        <w:rPr>
          <w:rFonts w:asciiTheme="minorHAnsi" w:hAnsiTheme="minorHAnsi" w:cstheme="minorHAnsi"/>
          <w:sz w:val="22"/>
          <w:szCs w:val="22"/>
          <w:lang w:eastAsia="el-GR"/>
        </w:rPr>
        <w:t xml:space="preserve">, σύμφωνα με </w:t>
      </w:r>
      <w:r w:rsidR="0073548D" w:rsidRPr="00E0250F">
        <w:rPr>
          <w:rFonts w:asciiTheme="minorHAnsi" w:hAnsiTheme="minorHAnsi" w:cstheme="minorHAnsi"/>
          <w:sz w:val="22"/>
          <w:szCs w:val="22"/>
          <w:lang w:eastAsia="el-GR"/>
        </w:rPr>
        <w:t>το ενωσιακό και το σχετικό με την εφαρμογή του εθνικό δίκαιο</w:t>
      </w:r>
      <w:r w:rsidR="00F90A1D" w:rsidRPr="00E0250F">
        <w:rPr>
          <w:rFonts w:asciiTheme="minorHAnsi" w:hAnsiTheme="minorHAnsi" w:cstheme="minorHAnsi"/>
          <w:sz w:val="22"/>
          <w:szCs w:val="22"/>
          <w:lang w:eastAsia="el-GR"/>
        </w:rPr>
        <w:t xml:space="preserve"> </w:t>
      </w:r>
      <w:r w:rsidR="00795D0A" w:rsidRPr="00E0250F">
        <w:rPr>
          <w:rFonts w:asciiTheme="minorHAnsi" w:hAnsiTheme="minorHAnsi" w:cstheme="minorHAnsi"/>
          <w:sz w:val="22"/>
          <w:szCs w:val="22"/>
          <w:lang w:eastAsia="el-GR"/>
        </w:rPr>
        <w:t xml:space="preserve">. </w:t>
      </w:r>
    </w:p>
    <w:p w14:paraId="5D65E117" w14:textId="77777777" w:rsidR="00795D0A" w:rsidRPr="00E0250F" w:rsidRDefault="00795D0A" w:rsidP="00795D0A">
      <w:pPr>
        <w:jc w:val="both"/>
        <w:rPr>
          <w:rFonts w:asciiTheme="minorHAnsi" w:hAnsiTheme="minorHAnsi" w:cstheme="minorHAnsi"/>
          <w:sz w:val="22"/>
          <w:szCs w:val="22"/>
          <w:lang w:eastAsia="el-GR"/>
        </w:rPr>
      </w:pPr>
    </w:p>
    <w:p w14:paraId="28791F13" w14:textId="24428AA4" w:rsidR="00795D0A" w:rsidRPr="00E0250F" w:rsidRDefault="00795D0A" w:rsidP="00F508FB">
      <w:pPr>
        <w:pStyle w:val="a7"/>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Η επεξεργασία των προσωπικών δεδομένων για τους ανωτέρω σκοπούς πραγματοποιείται ιδίως υπό τις προϋποθέσεις των διατάξεων των περιπτώσεων γ` και ε` της παραγράφου</w:t>
      </w:r>
      <w:r w:rsidR="00800E77"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1 του άρθρου 6 και της περίπτωσης ζ` της παρ. 2 του άρθρου 9 του Γενικού Κανονισμού για την Προστασία Δεδομένων (ΕΕ) 2016/679</w:t>
      </w:r>
      <w:r w:rsidR="00FC14A6" w:rsidRPr="00E0250F">
        <w:rPr>
          <w:rFonts w:asciiTheme="minorHAnsi" w:hAnsiTheme="minorHAnsi" w:cstheme="minorHAnsi"/>
          <w:sz w:val="22"/>
          <w:szCs w:val="22"/>
          <w:lang w:eastAsia="el-GR"/>
        </w:rPr>
        <w:t xml:space="preserve"> , βάσει του άρθ</w:t>
      </w:r>
      <w:r w:rsidR="00F508FB" w:rsidRPr="00E0250F">
        <w:rPr>
          <w:rFonts w:asciiTheme="minorHAnsi" w:hAnsiTheme="minorHAnsi" w:cstheme="minorHAnsi"/>
          <w:sz w:val="22"/>
          <w:szCs w:val="22"/>
          <w:lang w:eastAsia="el-GR"/>
        </w:rPr>
        <w:t xml:space="preserve">ρου 53 παρ. 3 του ν. 4914/2022. </w:t>
      </w:r>
      <w:r w:rsidRPr="00E0250F">
        <w:rPr>
          <w:rFonts w:asciiTheme="minorHAnsi" w:hAnsiTheme="minorHAnsi" w:cstheme="minorHAnsi"/>
          <w:sz w:val="22"/>
          <w:szCs w:val="22"/>
          <w:lang w:eastAsia="el-GR"/>
        </w:rPr>
        <w:t>Επίσης, σύμφωνα με τα οριζόμενα στα άρθρα 12 έως 22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διατηρείτε - ως υποκείμενα των δεδομένων - τα δικαιώματα ενημέρωσης και πρόσβασης, τα δικαιώματα διόρθωσης και διαγραφής (δικαίωμα στη λήθη), το δικαίωμα περιορισμού της επεξεργασίας, το δικαίωμα στη φορητότητα των δεδομένων, το δικαίωμα εναντίωσης και το δικαίωμα υποβολής καταγγελίας στην Αρχή Προστασίας Δεδομένων Προσωπικού Χαρακτήρα (</w:t>
      </w:r>
      <w:hyperlink r:id="rId10" w:history="1">
        <w:r w:rsidRPr="00E0250F">
          <w:rPr>
            <w:rFonts w:asciiTheme="minorHAnsi" w:hAnsiTheme="minorHAnsi" w:cstheme="minorHAnsi"/>
            <w:sz w:val="22"/>
            <w:szCs w:val="22"/>
            <w:lang w:eastAsia="el-GR"/>
          </w:rPr>
          <w:t>www.dpa.gr</w:t>
        </w:r>
      </w:hyperlink>
      <w:r w:rsidRPr="00E0250F">
        <w:rPr>
          <w:rFonts w:asciiTheme="minorHAnsi" w:hAnsiTheme="minorHAnsi" w:cstheme="minorHAnsi"/>
          <w:sz w:val="22"/>
          <w:szCs w:val="22"/>
          <w:lang w:eastAsia="el-GR"/>
        </w:rPr>
        <w:t xml:space="preserve">). </w:t>
      </w:r>
    </w:p>
    <w:p w14:paraId="49A9EF13" w14:textId="77777777" w:rsidR="00795D0A" w:rsidRPr="00E0250F" w:rsidRDefault="00795D0A" w:rsidP="00024528">
      <w:pPr>
        <w:jc w:val="both"/>
        <w:rPr>
          <w:rFonts w:asciiTheme="minorHAnsi" w:hAnsiTheme="minorHAnsi" w:cstheme="minorHAnsi"/>
          <w:sz w:val="22"/>
          <w:szCs w:val="22"/>
          <w:lang w:eastAsia="el-GR"/>
        </w:rPr>
      </w:pPr>
    </w:p>
    <w:p w14:paraId="5EFAF4C8" w14:textId="77777777"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Ευχαριστούμε εκ των προτέρων για την ανταπόκριση.</w:t>
      </w:r>
    </w:p>
    <w:p w14:paraId="3920076D" w14:textId="77777777" w:rsidR="004A6EBA" w:rsidRPr="00E0250F" w:rsidRDefault="004A6EBA" w:rsidP="00795D0A">
      <w:pPr>
        <w:suppressAutoHyphens w:val="0"/>
        <w:spacing w:before="120"/>
        <w:jc w:val="both"/>
        <w:rPr>
          <w:rFonts w:asciiTheme="minorHAnsi" w:hAnsiTheme="minorHAnsi" w:cstheme="minorHAnsi"/>
          <w:b/>
          <w:sz w:val="22"/>
          <w:szCs w:val="22"/>
          <w:lang w:eastAsia="el-GR"/>
        </w:rPr>
      </w:pPr>
    </w:p>
    <w:p w14:paraId="5C8D9643" w14:textId="7BF17ECC" w:rsidR="00795D0A" w:rsidRDefault="0011045A" w:rsidP="00795D0A">
      <w:pPr>
        <w:suppressAutoHyphens w:val="0"/>
        <w:spacing w:before="120"/>
        <w:jc w:val="both"/>
        <w:rPr>
          <w:rFonts w:asciiTheme="minorHAnsi" w:hAnsiTheme="minorHAnsi" w:cstheme="minorHAnsi"/>
          <w:b/>
          <w:sz w:val="22"/>
          <w:szCs w:val="22"/>
          <w:lang w:eastAsia="el-GR"/>
        </w:rPr>
      </w:pPr>
      <w:r w:rsidRPr="00E0250F">
        <w:rPr>
          <w:rFonts w:asciiTheme="minorHAnsi" w:hAnsiTheme="minorHAnsi" w:cstheme="minorHAnsi"/>
          <w:b/>
          <w:sz w:val="22"/>
          <w:szCs w:val="22"/>
          <w:lang w:eastAsia="el-GR"/>
        </w:rPr>
        <w:t>ΣΤΟΙΧΕΙΑ ΣΥΜΜΕΤΕΧΟΝΤΑ</w:t>
      </w:r>
    </w:p>
    <w:p w14:paraId="7A9A5E4D" w14:textId="77777777" w:rsidR="00285166" w:rsidRPr="00E0250F" w:rsidRDefault="00285166" w:rsidP="00795D0A">
      <w:pPr>
        <w:suppressAutoHyphens w:val="0"/>
        <w:spacing w:before="120"/>
        <w:jc w:val="both"/>
        <w:rPr>
          <w:rFonts w:asciiTheme="minorHAnsi" w:hAnsiTheme="minorHAnsi" w:cstheme="minorHAnsi"/>
          <w:b/>
          <w:sz w:val="22"/>
          <w:szCs w:val="22"/>
          <w:lang w:eastAsia="el-GR"/>
        </w:rPr>
      </w:pPr>
    </w:p>
    <w:tbl>
      <w:tblPr>
        <w:tblW w:w="0" w:type="auto"/>
        <w:tblBorders>
          <w:insideH w:val="single" w:sz="4" w:space="0" w:color="FFFFFF"/>
        </w:tblBorders>
        <w:tblLook w:val="04A0" w:firstRow="1" w:lastRow="0" w:firstColumn="1" w:lastColumn="0" w:noHBand="0" w:noVBand="1"/>
      </w:tblPr>
      <w:tblGrid>
        <w:gridCol w:w="7400"/>
        <w:gridCol w:w="2238"/>
      </w:tblGrid>
      <w:tr w:rsidR="00795D0A" w:rsidRPr="000F097B" w14:paraId="3E959A0E" w14:textId="77777777" w:rsidTr="004B2CC1">
        <w:tc>
          <w:tcPr>
            <w:tcW w:w="7400" w:type="dxa"/>
            <w:shd w:val="clear" w:color="auto" w:fill="365F91"/>
            <w:vAlign w:val="center"/>
          </w:tcPr>
          <w:p w14:paraId="3ECA80FA"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ΕΠΩΝΥΜΟ:</w:t>
            </w:r>
          </w:p>
        </w:tc>
        <w:tc>
          <w:tcPr>
            <w:tcW w:w="2238" w:type="dxa"/>
            <w:shd w:val="clear" w:color="auto" w:fill="A7BFDE"/>
          </w:tcPr>
          <w:p w14:paraId="79C2BB3A" w14:textId="77777777" w:rsidR="00795D0A" w:rsidRPr="00E0250F" w:rsidRDefault="00795D0A" w:rsidP="009A4A86">
            <w:pPr>
              <w:spacing w:before="120"/>
              <w:jc w:val="both"/>
              <w:rPr>
                <w:rFonts w:asciiTheme="minorHAnsi" w:hAnsiTheme="minorHAnsi" w:cstheme="minorHAnsi"/>
                <w:color w:val="000000"/>
                <w:sz w:val="22"/>
                <w:szCs w:val="22"/>
                <w:lang w:val="en-US"/>
              </w:rPr>
            </w:pPr>
          </w:p>
        </w:tc>
      </w:tr>
      <w:tr w:rsidR="00795D0A" w:rsidRPr="000F097B" w14:paraId="44440C23" w14:textId="77777777" w:rsidTr="004B2CC1">
        <w:tc>
          <w:tcPr>
            <w:tcW w:w="7400" w:type="dxa"/>
            <w:shd w:val="clear" w:color="auto" w:fill="365F91"/>
            <w:vAlign w:val="center"/>
          </w:tcPr>
          <w:p w14:paraId="0C43D9D7"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ΟΝΟΜΑ:</w:t>
            </w:r>
          </w:p>
        </w:tc>
        <w:tc>
          <w:tcPr>
            <w:tcW w:w="2238" w:type="dxa"/>
            <w:shd w:val="clear" w:color="auto" w:fill="DBE5F1"/>
          </w:tcPr>
          <w:p w14:paraId="2208BCE9" w14:textId="77777777" w:rsidR="00795D0A" w:rsidRPr="00E0250F" w:rsidRDefault="00795D0A" w:rsidP="009A4A86">
            <w:pPr>
              <w:spacing w:before="120"/>
              <w:jc w:val="both"/>
              <w:rPr>
                <w:rFonts w:asciiTheme="minorHAnsi" w:hAnsiTheme="minorHAnsi" w:cstheme="minorHAnsi"/>
                <w:color w:val="000000"/>
                <w:sz w:val="22"/>
                <w:szCs w:val="22"/>
                <w:lang w:val="en-US"/>
              </w:rPr>
            </w:pPr>
          </w:p>
        </w:tc>
      </w:tr>
      <w:tr w:rsidR="00795D0A" w:rsidRPr="000F097B" w14:paraId="77F46E6D" w14:textId="77777777" w:rsidTr="004B2CC1">
        <w:tc>
          <w:tcPr>
            <w:tcW w:w="7400" w:type="dxa"/>
            <w:shd w:val="clear" w:color="auto" w:fill="365F91"/>
            <w:vAlign w:val="center"/>
          </w:tcPr>
          <w:p w14:paraId="2B96E812"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Α.Φ.Μ.:</w:t>
            </w:r>
          </w:p>
        </w:tc>
        <w:tc>
          <w:tcPr>
            <w:tcW w:w="2238" w:type="dxa"/>
            <w:shd w:val="clear" w:color="auto" w:fill="DBE5F1"/>
          </w:tcPr>
          <w:p w14:paraId="5751CB63" w14:textId="77777777" w:rsidR="00795D0A" w:rsidRPr="00E0250F" w:rsidRDefault="00795D0A" w:rsidP="009A4A86">
            <w:pPr>
              <w:spacing w:before="120"/>
              <w:jc w:val="both"/>
              <w:rPr>
                <w:rFonts w:asciiTheme="minorHAnsi" w:hAnsiTheme="minorHAnsi" w:cstheme="minorHAnsi"/>
                <w:color w:val="000000"/>
                <w:sz w:val="22"/>
                <w:szCs w:val="22"/>
              </w:rPr>
            </w:pPr>
          </w:p>
        </w:tc>
      </w:tr>
      <w:tr w:rsidR="00795D0A" w:rsidRPr="000F097B" w14:paraId="291646E3" w14:textId="77777777" w:rsidTr="004B2CC1">
        <w:tc>
          <w:tcPr>
            <w:tcW w:w="7400" w:type="dxa"/>
            <w:shd w:val="clear" w:color="auto" w:fill="365F91"/>
            <w:vAlign w:val="center"/>
          </w:tcPr>
          <w:p w14:paraId="02308D1A" w14:textId="2041141C"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 xml:space="preserve">ΗΜΕΡ/ΝΙΑ </w:t>
            </w:r>
            <w:r w:rsidR="004B2CC1" w:rsidRPr="00E0250F">
              <w:rPr>
                <w:rFonts w:asciiTheme="minorHAnsi" w:hAnsiTheme="minorHAnsi" w:cstheme="minorHAnsi"/>
                <w:color w:val="FFFFFF"/>
                <w:sz w:val="22"/>
                <w:szCs w:val="22"/>
              </w:rPr>
              <w:t>εισόδου</w:t>
            </w:r>
            <w:r w:rsidRPr="00E0250F">
              <w:rPr>
                <w:rFonts w:asciiTheme="minorHAnsi" w:hAnsiTheme="minorHAnsi" w:cstheme="minorHAnsi"/>
                <w:color w:val="FFFFFF"/>
                <w:sz w:val="22"/>
                <w:szCs w:val="22"/>
              </w:rPr>
              <w:t xml:space="preserve"> </w:t>
            </w:r>
            <w:r w:rsidR="004B2CC1" w:rsidRPr="00E0250F">
              <w:rPr>
                <w:rFonts w:asciiTheme="minorHAnsi" w:hAnsiTheme="minorHAnsi" w:cstheme="minorHAnsi"/>
                <w:color w:val="FFFFFF"/>
                <w:sz w:val="22"/>
                <w:szCs w:val="22"/>
              </w:rPr>
              <w:t>συμμετέχοντα</w:t>
            </w:r>
            <w:r w:rsidRPr="00E0250F">
              <w:rPr>
                <w:rFonts w:asciiTheme="minorHAnsi" w:hAnsiTheme="minorHAnsi" w:cstheme="minorHAnsi"/>
                <w:color w:val="FFFFFF"/>
                <w:sz w:val="22"/>
                <w:szCs w:val="22"/>
              </w:rPr>
              <w:t>:</w:t>
            </w:r>
          </w:p>
        </w:tc>
        <w:tc>
          <w:tcPr>
            <w:tcW w:w="2238" w:type="dxa"/>
            <w:shd w:val="clear" w:color="auto" w:fill="DBE5F1"/>
          </w:tcPr>
          <w:p w14:paraId="1BA1CBDB" w14:textId="77777777" w:rsidR="00795D0A" w:rsidRPr="00E0250F" w:rsidRDefault="00795D0A" w:rsidP="009A4A86">
            <w:pPr>
              <w:spacing w:before="120"/>
              <w:jc w:val="both"/>
              <w:rPr>
                <w:rFonts w:asciiTheme="minorHAnsi" w:hAnsiTheme="minorHAnsi" w:cstheme="minorHAnsi"/>
                <w:color w:val="000000"/>
                <w:sz w:val="22"/>
                <w:szCs w:val="22"/>
              </w:rPr>
            </w:pPr>
          </w:p>
        </w:tc>
      </w:tr>
    </w:tbl>
    <w:p w14:paraId="56AA3107" w14:textId="77777777" w:rsidR="00795D0A" w:rsidRPr="007B3C37" w:rsidRDefault="00795D0A" w:rsidP="00795D0A">
      <w:pPr>
        <w:spacing w:before="120" w:line="140" w:lineRule="exact"/>
        <w:jc w:val="both"/>
        <w:rPr>
          <w:rFonts w:asciiTheme="minorHAnsi" w:hAnsiTheme="minorHAnsi" w:cstheme="minorHAnsi"/>
          <w:sz w:val="20"/>
          <w:szCs w:val="20"/>
          <w:u w:val="single"/>
        </w:rPr>
      </w:pPr>
    </w:p>
    <w:p w14:paraId="12E29AAF" w14:textId="02065FFC" w:rsidR="00D256AB" w:rsidRDefault="00E76CB4" w:rsidP="00E627F3">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sz w:val="22"/>
          <w:szCs w:val="22"/>
        </w:rPr>
      </w:pPr>
      <w:r w:rsidRPr="00C336D5">
        <w:rPr>
          <w:rFonts w:asciiTheme="minorHAnsi" w:hAnsiTheme="minorHAnsi" w:cstheme="minorHAnsi"/>
          <w:sz w:val="22"/>
          <w:szCs w:val="22"/>
        </w:rPr>
        <w:t xml:space="preserve">Το παρόν έντυπο περιλαμβάνει </w:t>
      </w:r>
      <w:r w:rsidR="001012FA">
        <w:rPr>
          <w:rFonts w:asciiTheme="minorHAnsi" w:hAnsiTheme="minorHAnsi" w:cstheme="minorHAnsi"/>
          <w:sz w:val="22"/>
          <w:szCs w:val="22"/>
        </w:rPr>
        <w:t>ερωτήσεις</w:t>
      </w:r>
      <w:r w:rsidR="00E314F8">
        <w:rPr>
          <w:rFonts w:asciiTheme="minorHAnsi" w:hAnsiTheme="minorHAnsi" w:cstheme="minorHAnsi"/>
          <w:sz w:val="22"/>
          <w:szCs w:val="22"/>
        </w:rPr>
        <w:t xml:space="preserve"> </w:t>
      </w:r>
      <w:r w:rsidRPr="00C336D5">
        <w:rPr>
          <w:rFonts w:asciiTheme="minorHAnsi" w:hAnsiTheme="minorHAnsi" w:cstheme="minorHAnsi"/>
          <w:sz w:val="22"/>
          <w:szCs w:val="22"/>
        </w:rPr>
        <w:t xml:space="preserve">που χρειάζεται να απαντήσετε προκειμένου να εξαχθούν </w:t>
      </w:r>
      <w:r w:rsidR="008829B6" w:rsidRPr="00C336D5">
        <w:rPr>
          <w:rFonts w:asciiTheme="minorHAnsi" w:hAnsiTheme="minorHAnsi" w:cstheme="minorHAnsi"/>
          <w:sz w:val="22"/>
          <w:szCs w:val="22"/>
        </w:rPr>
        <w:t xml:space="preserve">συγκεντρωτικά </w:t>
      </w:r>
      <w:r w:rsidRPr="00C336D5">
        <w:rPr>
          <w:rFonts w:asciiTheme="minorHAnsi" w:hAnsiTheme="minorHAnsi" w:cstheme="minorHAnsi"/>
          <w:sz w:val="22"/>
          <w:szCs w:val="22"/>
        </w:rPr>
        <w:t xml:space="preserve">στοιχεία δεικτών για </w:t>
      </w:r>
      <w:r w:rsidR="00946BF9" w:rsidRPr="00C336D5">
        <w:rPr>
          <w:rFonts w:asciiTheme="minorHAnsi" w:hAnsiTheme="minorHAnsi" w:cstheme="minorHAnsi"/>
          <w:sz w:val="22"/>
          <w:szCs w:val="22"/>
        </w:rPr>
        <w:t>τους ωφελού</w:t>
      </w:r>
      <w:r w:rsidR="00E314F8">
        <w:rPr>
          <w:rFonts w:asciiTheme="minorHAnsi" w:hAnsiTheme="minorHAnsi" w:cstheme="minorHAnsi"/>
          <w:sz w:val="22"/>
          <w:szCs w:val="22"/>
        </w:rPr>
        <w:t>μενους συμμετέχοντες της δράσης</w:t>
      </w:r>
      <w:r w:rsidR="001012FA">
        <w:rPr>
          <w:rFonts w:asciiTheme="minorHAnsi" w:hAnsiTheme="minorHAnsi" w:cstheme="minorHAnsi"/>
          <w:sz w:val="22"/>
          <w:szCs w:val="22"/>
        </w:rPr>
        <w:t>,</w:t>
      </w:r>
      <w:r w:rsidR="00E314F8">
        <w:rPr>
          <w:rFonts w:asciiTheme="minorHAnsi" w:hAnsiTheme="minorHAnsi" w:cstheme="minorHAnsi"/>
          <w:sz w:val="22"/>
          <w:szCs w:val="22"/>
        </w:rPr>
        <w:t xml:space="preserve"> οι οποίοι αφορούν το μορφωτικό σας </w:t>
      </w:r>
      <w:r w:rsidR="0008032F">
        <w:rPr>
          <w:rFonts w:asciiTheme="minorHAnsi" w:hAnsiTheme="minorHAnsi" w:cstheme="minorHAnsi"/>
          <w:sz w:val="22"/>
          <w:szCs w:val="22"/>
        </w:rPr>
        <w:t>επίπεδο</w:t>
      </w:r>
      <w:r w:rsidR="00946BF9" w:rsidRPr="00C336D5">
        <w:rPr>
          <w:rFonts w:asciiTheme="minorHAnsi" w:hAnsiTheme="minorHAnsi" w:cstheme="minorHAnsi"/>
          <w:sz w:val="22"/>
          <w:szCs w:val="22"/>
        </w:rPr>
        <w:t xml:space="preserve"> </w:t>
      </w:r>
      <w:r w:rsidR="0008032F">
        <w:rPr>
          <w:rFonts w:asciiTheme="minorHAnsi" w:hAnsiTheme="minorHAnsi" w:cstheme="minorHAnsi"/>
          <w:sz w:val="22"/>
          <w:szCs w:val="22"/>
        </w:rPr>
        <w:t>και</w:t>
      </w:r>
      <w:r w:rsidR="00946BF9" w:rsidRPr="00C336D5">
        <w:rPr>
          <w:rFonts w:asciiTheme="minorHAnsi" w:hAnsiTheme="minorHAnsi" w:cstheme="minorHAnsi"/>
          <w:sz w:val="22"/>
          <w:szCs w:val="22"/>
        </w:rPr>
        <w:t xml:space="preserve"> </w:t>
      </w:r>
      <w:r w:rsidR="008829B6" w:rsidRPr="00C336D5">
        <w:rPr>
          <w:rFonts w:asciiTheme="minorHAnsi" w:hAnsiTheme="minorHAnsi" w:cstheme="minorHAnsi"/>
          <w:sz w:val="22"/>
          <w:szCs w:val="22"/>
        </w:rPr>
        <w:t>τη συμμετοχή σας σε πρόγραμμα εκπαίδευσης/κατάρτισης/δια βίου μάθησης</w:t>
      </w:r>
      <w:r w:rsidRPr="00C336D5">
        <w:rPr>
          <w:rFonts w:asciiTheme="minorHAnsi" w:hAnsiTheme="minorHAnsi" w:cstheme="minorHAnsi"/>
          <w:sz w:val="22"/>
          <w:szCs w:val="22"/>
        </w:rPr>
        <w:t xml:space="preserve"> </w:t>
      </w:r>
      <w:r w:rsidR="008829B6" w:rsidRPr="00C336D5">
        <w:rPr>
          <w:rFonts w:asciiTheme="minorHAnsi" w:hAnsiTheme="minorHAnsi" w:cstheme="minorHAnsi"/>
          <w:sz w:val="22"/>
          <w:szCs w:val="22"/>
        </w:rPr>
        <w:t>πριν την είσοδό σας στη δράση.</w:t>
      </w:r>
      <w:r w:rsidR="00C336D5" w:rsidRPr="00C336D5">
        <w:rPr>
          <w:rFonts w:asciiTheme="minorHAnsi" w:hAnsiTheme="minorHAnsi" w:cstheme="minorHAnsi"/>
          <w:sz w:val="22"/>
          <w:szCs w:val="22"/>
        </w:rPr>
        <w:t xml:space="preserve"> </w:t>
      </w:r>
    </w:p>
    <w:p w14:paraId="3AA285C1" w14:textId="3DEBAA1B" w:rsidR="002711B4" w:rsidRPr="00F508FB" w:rsidRDefault="008829B6" w:rsidP="00E627F3">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sz w:val="20"/>
          <w:szCs w:val="20"/>
        </w:rPr>
      </w:pPr>
      <w:r w:rsidRPr="00C336D5">
        <w:rPr>
          <w:rFonts w:asciiTheme="minorHAnsi" w:hAnsiTheme="minorHAnsi" w:cstheme="minorHAnsi"/>
          <w:sz w:val="22"/>
          <w:szCs w:val="22"/>
        </w:rPr>
        <w:t xml:space="preserve">Σας ενημερώνουμε ότι για το σκοπό </w:t>
      </w:r>
      <w:r w:rsidR="00CF7B94" w:rsidRPr="00C336D5">
        <w:rPr>
          <w:rFonts w:asciiTheme="minorHAnsi" w:hAnsiTheme="minorHAnsi" w:cstheme="minorHAnsi"/>
          <w:sz w:val="22"/>
          <w:szCs w:val="22"/>
        </w:rPr>
        <w:t>μέτρησης</w:t>
      </w:r>
      <w:r w:rsidRPr="00C336D5">
        <w:rPr>
          <w:rFonts w:asciiTheme="minorHAnsi" w:hAnsiTheme="minorHAnsi" w:cstheme="minorHAnsi"/>
          <w:sz w:val="22"/>
          <w:szCs w:val="22"/>
        </w:rPr>
        <w:t xml:space="preserve"> δεικτών που αφορούν </w:t>
      </w:r>
      <w:r w:rsidR="00CF7B94" w:rsidRPr="00C336D5">
        <w:rPr>
          <w:rFonts w:asciiTheme="minorHAnsi" w:hAnsiTheme="minorHAnsi" w:cstheme="minorHAnsi"/>
          <w:sz w:val="22"/>
          <w:szCs w:val="22"/>
        </w:rPr>
        <w:t xml:space="preserve">το φύλο, </w:t>
      </w:r>
      <w:r w:rsidRPr="00C336D5">
        <w:rPr>
          <w:rFonts w:asciiTheme="minorHAnsi" w:hAnsiTheme="minorHAnsi" w:cstheme="minorHAnsi"/>
          <w:sz w:val="22"/>
          <w:szCs w:val="22"/>
        </w:rPr>
        <w:t>την εργασιακή κατάστασ</w:t>
      </w:r>
      <w:r w:rsidR="00CF7B94" w:rsidRPr="00C336D5">
        <w:rPr>
          <w:rFonts w:asciiTheme="minorHAnsi" w:hAnsiTheme="minorHAnsi" w:cstheme="minorHAnsi"/>
          <w:sz w:val="22"/>
          <w:szCs w:val="22"/>
        </w:rPr>
        <w:t xml:space="preserve">η, </w:t>
      </w:r>
      <w:r w:rsidR="0008032F">
        <w:rPr>
          <w:rFonts w:asciiTheme="minorHAnsi" w:hAnsiTheme="minorHAnsi" w:cstheme="minorHAnsi"/>
          <w:sz w:val="22"/>
          <w:szCs w:val="22"/>
        </w:rPr>
        <w:t xml:space="preserve">και </w:t>
      </w:r>
      <w:r w:rsidR="00CF7B94" w:rsidRPr="00C336D5">
        <w:rPr>
          <w:rFonts w:asciiTheme="minorHAnsi" w:hAnsiTheme="minorHAnsi" w:cstheme="minorHAnsi"/>
          <w:sz w:val="22"/>
          <w:szCs w:val="22"/>
        </w:rPr>
        <w:t>την ηλικιακή κατηγορία</w:t>
      </w:r>
      <w:r w:rsidR="001012FA">
        <w:rPr>
          <w:rFonts w:asciiTheme="minorHAnsi" w:hAnsiTheme="minorHAnsi" w:cstheme="minorHAnsi"/>
          <w:sz w:val="22"/>
          <w:szCs w:val="22"/>
        </w:rPr>
        <w:t xml:space="preserve"> των συμμετεχόντων</w:t>
      </w:r>
      <w:r w:rsidR="0008032F">
        <w:rPr>
          <w:rFonts w:asciiTheme="minorHAnsi" w:hAnsiTheme="minorHAnsi" w:cstheme="minorHAnsi"/>
          <w:sz w:val="22"/>
          <w:szCs w:val="22"/>
        </w:rPr>
        <w:t xml:space="preserve">, </w:t>
      </w:r>
      <w:r w:rsidR="00CF7B94" w:rsidRPr="00C336D5">
        <w:rPr>
          <w:rFonts w:asciiTheme="minorHAnsi" w:hAnsiTheme="minorHAnsi" w:cstheme="minorHAnsi"/>
          <w:sz w:val="22"/>
          <w:szCs w:val="22"/>
        </w:rPr>
        <w:t xml:space="preserve">τα δεδομένα σας θα αντληθούν από τις αντίστοιχες </w:t>
      </w:r>
      <w:r w:rsidR="00CF7B94" w:rsidRPr="00C336D5">
        <w:rPr>
          <w:rFonts w:asciiTheme="minorHAnsi" w:hAnsiTheme="minorHAnsi" w:cstheme="minorHAnsi"/>
          <w:sz w:val="22"/>
          <w:szCs w:val="22"/>
        </w:rPr>
        <w:lastRenderedPageBreak/>
        <w:t>διοικητικές πηγές</w:t>
      </w:r>
      <w:r w:rsidR="00C336D5">
        <w:rPr>
          <w:rFonts w:asciiTheme="minorHAnsi" w:hAnsiTheme="minorHAnsi" w:cstheme="minorHAnsi"/>
          <w:sz w:val="22"/>
          <w:szCs w:val="22"/>
        </w:rPr>
        <w:t xml:space="preserve"> , όπως ΔΥΠΑ, ΕΡΓΑΝΗ</w:t>
      </w:r>
      <w:r w:rsidR="009E3707" w:rsidRPr="00C336D5">
        <w:rPr>
          <w:rFonts w:asciiTheme="minorHAnsi" w:hAnsiTheme="minorHAnsi" w:cstheme="minorHAnsi"/>
          <w:sz w:val="22"/>
          <w:szCs w:val="22"/>
        </w:rPr>
        <w:t xml:space="preserve"> </w:t>
      </w:r>
      <w:r w:rsidR="00C336D5">
        <w:rPr>
          <w:rFonts w:asciiTheme="minorHAnsi" w:hAnsiTheme="minorHAnsi" w:cstheme="minorHAnsi"/>
          <w:sz w:val="22"/>
          <w:szCs w:val="22"/>
        </w:rPr>
        <w:t>, ΑΑΔΕ κα</w:t>
      </w:r>
      <w:r w:rsidR="00A9154C">
        <w:rPr>
          <w:rFonts w:asciiTheme="minorHAnsi" w:hAnsiTheme="minorHAnsi" w:cstheme="minorHAnsi"/>
          <w:sz w:val="22"/>
          <w:szCs w:val="22"/>
        </w:rPr>
        <w:t xml:space="preserve"> </w:t>
      </w:r>
      <w:r w:rsidR="002711B4" w:rsidRPr="00C336D5">
        <w:rPr>
          <w:rFonts w:asciiTheme="minorHAnsi" w:hAnsiTheme="minorHAnsi" w:cstheme="minorHAnsi"/>
          <w:sz w:val="22"/>
          <w:szCs w:val="22"/>
        </w:rPr>
        <w:t xml:space="preserve">. </w:t>
      </w:r>
      <w:r w:rsidR="00230AA3" w:rsidRPr="00C336D5">
        <w:rPr>
          <w:rFonts w:asciiTheme="minorHAnsi" w:hAnsiTheme="minorHAnsi" w:cstheme="minorHAnsi"/>
          <w:sz w:val="22"/>
          <w:szCs w:val="22"/>
        </w:rPr>
        <w:t>Επιπλέον, έχουν προβλεφθεί τα κατάλληλα οργανωτικά και τεχνικά μέτρα για την προστασία των δεδομένων προσωπικού χαρακτήρα των ωφελούμενων συμμετεχόντων</w:t>
      </w:r>
      <w:r w:rsidR="00276470">
        <w:rPr>
          <w:rFonts w:asciiTheme="minorHAnsi" w:hAnsiTheme="minorHAnsi" w:cstheme="minorHAnsi"/>
          <w:sz w:val="22"/>
          <w:szCs w:val="22"/>
        </w:rPr>
        <w:t>.</w:t>
      </w:r>
    </w:p>
    <w:tbl>
      <w:tblPr>
        <w:tblW w:w="0" w:type="auto"/>
        <w:tblLook w:val="04A0" w:firstRow="1" w:lastRow="0" w:firstColumn="1" w:lastColumn="0" w:noHBand="0" w:noVBand="1"/>
      </w:tblPr>
      <w:tblGrid>
        <w:gridCol w:w="9638"/>
      </w:tblGrid>
      <w:tr w:rsidR="00795D0A" w:rsidRPr="00276470" w14:paraId="7A1DC20F" w14:textId="77777777" w:rsidTr="00BB248C">
        <w:trPr>
          <w:trHeight w:val="662"/>
        </w:trPr>
        <w:tc>
          <w:tcPr>
            <w:tcW w:w="9638" w:type="dxa"/>
            <w:shd w:val="clear" w:color="auto" w:fill="auto"/>
          </w:tcPr>
          <w:p w14:paraId="6EE59F50" w14:textId="461D7E97" w:rsidR="00795D0A" w:rsidRPr="00E0250F" w:rsidRDefault="004B2CC1" w:rsidP="00BB248C">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br w:type="page"/>
            </w:r>
            <w:r w:rsidR="00795D0A" w:rsidRPr="00E0250F">
              <w:rPr>
                <w:rFonts w:asciiTheme="minorHAnsi" w:hAnsiTheme="minorHAnsi" w:cstheme="minorHAnsi"/>
                <w:b/>
                <w:sz w:val="22"/>
                <w:szCs w:val="22"/>
              </w:rPr>
              <w:t>Α. ΚΑΘΕΣΤΩΣ ΕΡΓΑΣΙΑΣ ΚΑΤΑ ΤΗΝ ΕΙΣΟΔΟ</w:t>
            </w:r>
          </w:p>
        </w:tc>
      </w:tr>
    </w:tbl>
    <w:p w14:paraId="4C3F8769" w14:textId="38505988" w:rsidR="00E74B55" w:rsidRPr="00E0250F" w:rsidRDefault="00B6053F" w:rsidP="00E627F3">
      <w:pPr>
        <w:spacing w:before="120" w:after="120"/>
        <w:jc w:val="both"/>
        <w:rPr>
          <w:rFonts w:asciiTheme="minorHAnsi" w:hAnsiTheme="minorHAnsi" w:cstheme="minorHAnsi"/>
          <w:sz w:val="22"/>
          <w:szCs w:val="22"/>
        </w:rPr>
      </w:pPr>
      <w:r w:rsidRPr="00E0250F">
        <w:rPr>
          <w:rFonts w:asciiTheme="minorHAnsi" w:hAnsiTheme="minorHAnsi" w:cstheme="minorHAnsi"/>
          <w:sz w:val="22"/>
          <w:szCs w:val="22"/>
        </w:rPr>
        <w:t xml:space="preserve">Τα </w:t>
      </w:r>
      <w:r w:rsidR="00D663B0" w:rsidRPr="00E0250F">
        <w:rPr>
          <w:rFonts w:asciiTheme="minorHAnsi" w:hAnsiTheme="minorHAnsi" w:cstheme="minorHAnsi"/>
          <w:sz w:val="22"/>
          <w:szCs w:val="22"/>
        </w:rPr>
        <w:t xml:space="preserve">δεδομένα </w:t>
      </w:r>
      <w:r w:rsidRPr="00E0250F">
        <w:rPr>
          <w:rFonts w:asciiTheme="minorHAnsi" w:hAnsiTheme="minorHAnsi" w:cstheme="minorHAnsi"/>
          <w:sz w:val="22"/>
          <w:szCs w:val="22"/>
        </w:rPr>
        <w:t xml:space="preserve">που αφορούν </w:t>
      </w:r>
      <w:r w:rsidR="0035554C" w:rsidRPr="00E0250F">
        <w:rPr>
          <w:rFonts w:asciiTheme="minorHAnsi" w:hAnsiTheme="minorHAnsi" w:cstheme="minorHAnsi"/>
          <w:sz w:val="22"/>
          <w:szCs w:val="22"/>
        </w:rPr>
        <w:t>στην εργασιακή σας κατάσταση</w:t>
      </w:r>
      <w:r w:rsidRPr="00E0250F">
        <w:rPr>
          <w:rFonts w:asciiTheme="minorHAnsi" w:hAnsiTheme="minorHAnsi" w:cstheme="minorHAnsi"/>
          <w:sz w:val="22"/>
          <w:szCs w:val="22"/>
        </w:rPr>
        <w:t xml:space="preserve"> </w:t>
      </w:r>
      <w:r w:rsidR="001629A1" w:rsidRPr="00E0250F">
        <w:rPr>
          <w:rFonts w:asciiTheme="minorHAnsi" w:hAnsiTheme="minorHAnsi" w:cstheme="minorHAnsi"/>
          <w:sz w:val="22"/>
          <w:szCs w:val="22"/>
        </w:rPr>
        <w:t>πριν την</w:t>
      </w:r>
      <w:r w:rsidRPr="00E0250F">
        <w:rPr>
          <w:rFonts w:asciiTheme="minorHAnsi" w:hAnsiTheme="minorHAnsi" w:cstheme="minorHAnsi"/>
          <w:sz w:val="22"/>
          <w:szCs w:val="22"/>
        </w:rPr>
        <w:t xml:space="preserve"> είσοδ</w:t>
      </w:r>
      <w:r w:rsidR="001629A1" w:rsidRPr="00E0250F">
        <w:rPr>
          <w:rFonts w:asciiTheme="minorHAnsi" w:hAnsiTheme="minorHAnsi" w:cstheme="minorHAnsi"/>
          <w:sz w:val="22"/>
          <w:szCs w:val="22"/>
        </w:rPr>
        <w:t>ό</w:t>
      </w:r>
      <w:r w:rsidRPr="00E0250F">
        <w:rPr>
          <w:rFonts w:asciiTheme="minorHAnsi" w:hAnsiTheme="minorHAnsi" w:cstheme="minorHAnsi"/>
          <w:sz w:val="22"/>
          <w:szCs w:val="22"/>
        </w:rPr>
        <w:t xml:space="preserve"> </w:t>
      </w:r>
      <w:r w:rsidR="001629A1" w:rsidRPr="00E0250F">
        <w:rPr>
          <w:rFonts w:asciiTheme="minorHAnsi" w:hAnsiTheme="minorHAnsi" w:cstheme="minorHAnsi"/>
          <w:sz w:val="22"/>
          <w:szCs w:val="22"/>
        </w:rPr>
        <w:t>σας στη δράση</w:t>
      </w:r>
      <w:r w:rsidRPr="00E0250F">
        <w:rPr>
          <w:rFonts w:asciiTheme="minorHAnsi" w:hAnsiTheme="minorHAnsi" w:cstheme="minorHAnsi"/>
          <w:sz w:val="22"/>
          <w:szCs w:val="22"/>
        </w:rPr>
        <w:t xml:space="preserve"> συλλέγονται από διοικητικές πηγές </w:t>
      </w:r>
      <w:r w:rsidR="00D663B0" w:rsidRPr="00E0250F">
        <w:rPr>
          <w:rFonts w:asciiTheme="minorHAnsi" w:hAnsiTheme="minorHAnsi" w:cstheme="minorHAnsi"/>
          <w:sz w:val="22"/>
          <w:szCs w:val="22"/>
        </w:rPr>
        <w:t>με βάση το ΑΦΜ σας</w:t>
      </w:r>
      <w:r w:rsidR="0035554C" w:rsidRPr="00E0250F">
        <w:rPr>
          <w:rFonts w:asciiTheme="minorHAnsi" w:hAnsiTheme="minorHAnsi" w:cstheme="minorHAnsi"/>
          <w:sz w:val="22"/>
          <w:szCs w:val="22"/>
        </w:rPr>
        <w:t xml:space="preserve">. Με βάση αυτά θα γίνει η κατηγοριοποίησή σας στους αντίστοιχους δείκτες </w:t>
      </w:r>
      <w:r w:rsidR="00E02491" w:rsidRPr="00E0250F">
        <w:rPr>
          <w:rFonts w:asciiTheme="minorHAnsi" w:hAnsiTheme="minorHAnsi" w:cstheme="minorHAnsi"/>
          <w:sz w:val="22"/>
          <w:szCs w:val="22"/>
        </w:rPr>
        <w:t xml:space="preserve">του </w:t>
      </w:r>
      <w:r w:rsidR="001012FA">
        <w:rPr>
          <w:rFonts w:asciiTheme="minorHAnsi" w:hAnsiTheme="minorHAnsi" w:cstheme="minorHAnsi"/>
          <w:sz w:val="22"/>
          <w:szCs w:val="22"/>
        </w:rPr>
        <w:t>ΤΔΜ</w:t>
      </w:r>
      <w:r w:rsidR="00E02491" w:rsidRPr="00E0250F">
        <w:rPr>
          <w:rFonts w:asciiTheme="minorHAnsi" w:hAnsiTheme="minorHAnsi" w:cstheme="minorHAnsi"/>
          <w:sz w:val="22"/>
          <w:szCs w:val="22"/>
        </w:rPr>
        <w:t xml:space="preserve"> </w:t>
      </w:r>
      <w:r w:rsidR="0035554C" w:rsidRPr="00E0250F">
        <w:rPr>
          <w:rFonts w:asciiTheme="minorHAnsi" w:hAnsiTheme="minorHAnsi" w:cstheme="minorHAnsi"/>
          <w:sz w:val="22"/>
          <w:szCs w:val="22"/>
        </w:rPr>
        <w:t>που μετρούν ΑΝΕΡΓΟΥΣ, ΜΑΚΡΟΧΡΟΝΙΑ ΑΝΕΡΓΟΥΣ, ΑΠΑΣΧΟΛΟΥΜΕΝΟΥΣ/ΑΥΤΟΑΠΑΣΧΟΛΟΥΜΕΝΟΥΣ, ΟΙΚΟΝΟΜΙΚΑ ΜΗ ΕΝΕΡΓΟΥΣ.</w:t>
      </w:r>
    </w:p>
    <w:tbl>
      <w:tblPr>
        <w:tblW w:w="9854" w:type="dxa"/>
        <w:tblLook w:val="04A0" w:firstRow="1" w:lastRow="0" w:firstColumn="1" w:lastColumn="0" w:noHBand="0" w:noVBand="1"/>
      </w:tblPr>
      <w:tblGrid>
        <w:gridCol w:w="7905"/>
        <w:gridCol w:w="992"/>
        <w:gridCol w:w="34"/>
        <w:gridCol w:w="923"/>
      </w:tblGrid>
      <w:tr w:rsidR="00795D0A" w:rsidRPr="00276470" w14:paraId="1B201DE3" w14:textId="77777777" w:rsidTr="009A4A86">
        <w:tc>
          <w:tcPr>
            <w:tcW w:w="9854" w:type="dxa"/>
            <w:gridSpan w:val="4"/>
            <w:shd w:val="clear" w:color="auto" w:fill="auto"/>
          </w:tcPr>
          <w:p w14:paraId="24BDA999" w14:textId="369617B9" w:rsidR="00795D0A" w:rsidRPr="00E0250F" w:rsidRDefault="00795D0A" w:rsidP="00E627F3">
            <w:pPr>
              <w:spacing w:before="120" w:after="120"/>
              <w:rPr>
                <w:rFonts w:asciiTheme="minorHAnsi" w:hAnsiTheme="minorHAnsi" w:cstheme="minorHAnsi"/>
                <w:sz w:val="22"/>
                <w:szCs w:val="22"/>
              </w:rPr>
            </w:pPr>
            <w:r w:rsidRPr="00E0250F">
              <w:rPr>
                <w:rFonts w:asciiTheme="minorHAnsi" w:hAnsiTheme="minorHAnsi" w:cstheme="minorHAnsi"/>
                <w:b/>
                <w:sz w:val="22"/>
                <w:szCs w:val="22"/>
              </w:rPr>
              <w:t xml:space="preserve">Β. </w:t>
            </w:r>
            <w:r w:rsidR="00274CAD" w:rsidRPr="00E0250F">
              <w:rPr>
                <w:rFonts w:asciiTheme="minorHAnsi" w:hAnsiTheme="minorHAnsi" w:cstheme="minorHAnsi"/>
                <w:b/>
                <w:sz w:val="22"/>
                <w:szCs w:val="22"/>
              </w:rPr>
              <w:t>ΣΥΜΜΕΤΟΧΗ ΣΕ ΕΚΠΑΙΔΕΥΣΗ/ΚΑΤΑΡΤΙΣΗ/ΔΙΑ ΒΙΟΥ ΜΑΘΗΣΗ</w:t>
            </w:r>
            <w:r w:rsidR="00A9154C">
              <w:rPr>
                <w:rFonts w:asciiTheme="minorHAnsi" w:hAnsiTheme="minorHAnsi" w:cstheme="minorHAnsi"/>
                <w:b/>
                <w:sz w:val="22"/>
                <w:szCs w:val="22"/>
              </w:rPr>
              <w:t xml:space="preserve"> </w:t>
            </w:r>
            <w:r w:rsidRPr="00E0250F">
              <w:rPr>
                <w:rFonts w:asciiTheme="minorHAnsi" w:hAnsiTheme="minorHAnsi" w:cstheme="minorHAnsi"/>
                <w:b/>
                <w:sz w:val="22"/>
                <w:szCs w:val="22"/>
              </w:rPr>
              <w:t>ΚΑΤΑ ΤΗΝ ΕΙΣΟΔΟ</w:t>
            </w:r>
          </w:p>
        </w:tc>
      </w:tr>
      <w:tr w:rsidR="00795D0A" w:rsidRPr="00276470" w14:paraId="5AADB123" w14:textId="77777777" w:rsidTr="009A4A86">
        <w:tc>
          <w:tcPr>
            <w:tcW w:w="7905" w:type="dxa"/>
            <w:shd w:val="clear" w:color="auto" w:fill="auto"/>
          </w:tcPr>
          <w:p w14:paraId="2DB2ED35" w14:textId="6D6AF0BC" w:rsidR="002C05B9" w:rsidRPr="00E0250F" w:rsidRDefault="00795D0A" w:rsidP="009A4A86">
            <w:pPr>
              <w:spacing w:before="120"/>
              <w:jc w:val="both"/>
              <w:rPr>
                <w:rFonts w:asciiTheme="minorHAnsi" w:hAnsiTheme="minorHAnsi" w:cstheme="minorHAnsi"/>
                <w:bCs/>
                <w:sz w:val="22"/>
                <w:szCs w:val="22"/>
              </w:rPr>
            </w:pPr>
            <w:r w:rsidRPr="00E0250F">
              <w:rPr>
                <w:rFonts w:asciiTheme="minorHAnsi" w:hAnsiTheme="minorHAnsi" w:cstheme="minorHAnsi"/>
                <w:b/>
                <w:bCs/>
                <w:sz w:val="22"/>
                <w:szCs w:val="22"/>
              </w:rPr>
              <w:t xml:space="preserve">Β. </w:t>
            </w:r>
            <w:r w:rsidR="00193463" w:rsidRPr="00E0250F">
              <w:rPr>
                <w:rFonts w:asciiTheme="minorHAnsi" w:hAnsiTheme="minorHAnsi" w:cstheme="minorHAnsi"/>
                <w:b/>
                <w:bCs/>
                <w:sz w:val="22"/>
                <w:szCs w:val="22"/>
              </w:rPr>
              <w:t>Αμέσως π</w:t>
            </w:r>
            <w:r w:rsidR="002D22A3" w:rsidRPr="00E0250F">
              <w:rPr>
                <w:rFonts w:asciiTheme="minorHAnsi" w:hAnsiTheme="minorHAnsi" w:cstheme="minorHAnsi"/>
                <w:b/>
                <w:bCs/>
                <w:sz w:val="22"/>
                <w:szCs w:val="22"/>
              </w:rPr>
              <w:t>ριν την είσοδό σας στη δράση, σ</w:t>
            </w:r>
            <w:r w:rsidRPr="00E0250F">
              <w:rPr>
                <w:rFonts w:asciiTheme="minorHAnsi" w:hAnsiTheme="minorHAnsi" w:cstheme="minorHAnsi"/>
                <w:b/>
                <w:bCs/>
                <w:sz w:val="22"/>
                <w:szCs w:val="22"/>
              </w:rPr>
              <w:t>υμμετ</w:t>
            </w:r>
            <w:r w:rsidR="009158F4" w:rsidRPr="00E0250F">
              <w:rPr>
                <w:rFonts w:asciiTheme="minorHAnsi" w:hAnsiTheme="minorHAnsi" w:cstheme="minorHAnsi"/>
                <w:b/>
                <w:bCs/>
                <w:sz w:val="22"/>
                <w:szCs w:val="22"/>
              </w:rPr>
              <w:t>είχατε</w:t>
            </w:r>
            <w:r w:rsidRPr="00E0250F">
              <w:rPr>
                <w:rFonts w:asciiTheme="minorHAnsi" w:hAnsiTheme="minorHAnsi" w:cstheme="minorHAnsi"/>
                <w:b/>
                <w:bCs/>
                <w:sz w:val="22"/>
                <w:szCs w:val="22"/>
              </w:rPr>
              <w:t xml:space="preserve"> σε κατάρτιση ή </w:t>
            </w:r>
            <w:r w:rsidR="00274CAD" w:rsidRPr="00E0250F">
              <w:rPr>
                <w:rFonts w:asciiTheme="minorHAnsi" w:hAnsiTheme="minorHAnsi" w:cstheme="minorHAnsi"/>
                <w:b/>
                <w:bCs/>
                <w:sz w:val="22"/>
                <w:szCs w:val="22"/>
              </w:rPr>
              <w:t xml:space="preserve">εκπαίδευση </w:t>
            </w:r>
            <w:r w:rsidRPr="00E0250F">
              <w:rPr>
                <w:rFonts w:asciiTheme="minorHAnsi" w:hAnsiTheme="minorHAnsi" w:cstheme="minorHAnsi"/>
                <w:b/>
                <w:bCs/>
                <w:sz w:val="22"/>
                <w:szCs w:val="22"/>
              </w:rPr>
              <w:t xml:space="preserve">ή διά βίου μάθηση, </w:t>
            </w:r>
            <w:r w:rsidR="00274CAD" w:rsidRPr="00E0250F">
              <w:rPr>
                <w:rFonts w:asciiTheme="minorHAnsi" w:hAnsiTheme="minorHAnsi" w:cstheme="minorHAnsi"/>
                <w:b/>
                <w:bCs/>
                <w:sz w:val="22"/>
                <w:szCs w:val="22"/>
              </w:rPr>
              <w:t>ή μαθητεία ή πρακτική άσκηση,</w:t>
            </w:r>
            <w:r w:rsidR="00274CAD" w:rsidRPr="00E0250F">
              <w:rPr>
                <w:rFonts w:asciiTheme="minorHAnsi" w:hAnsiTheme="minorHAnsi" w:cstheme="minorHAnsi"/>
                <w:bCs/>
                <w:sz w:val="22"/>
                <w:szCs w:val="22"/>
              </w:rPr>
              <w:t xml:space="preserve"> ;</w:t>
            </w:r>
          </w:p>
          <w:p w14:paraId="121AEAE3" w14:textId="302DB036" w:rsidR="00795D0A" w:rsidRPr="00E0250F" w:rsidRDefault="002C05B9" w:rsidP="00BB248C">
            <w:pPr>
              <w:spacing w:before="120" w:after="120"/>
              <w:jc w:val="both"/>
              <w:rPr>
                <w:rFonts w:asciiTheme="minorHAnsi" w:hAnsiTheme="minorHAnsi" w:cstheme="minorHAnsi"/>
                <w:b/>
                <w:sz w:val="22"/>
                <w:szCs w:val="22"/>
              </w:rPr>
            </w:pPr>
            <w:r w:rsidRPr="00E0250F">
              <w:rPr>
                <w:rFonts w:asciiTheme="minorHAnsi" w:hAnsiTheme="minorHAnsi" w:cstheme="minorHAnsi"/>
                <w:bCs/>
                <w:i/>
                <w:sz w:val="22"/>
                <w:szCs w:val="22"/>
                <w:u w:val="single"/>
              </w:rPr>
              <w:t>Επεξήγηση:</w:t>
            </w:r>
            <w:r w:rsidRPr="00E0250F">
              <w:rPr>
                <w:rFonts w:asciiTheme="minorHAnsi" w:hAnsiTheme="minorHAnsi" w:cstheme="minorHAnsi"/>
                <w:bCs/>
                <w:sz w:val="22"/>
                <w:szCs w:val="22"/>
              </w:rPr>
              <w:t xml:space="preserve"> Ως </w:t>
            </w:r>
            <w:r w:rsidRPr="00E0250F">
              <w:rPr>
                <w:rFonts w:asciiTheme="minorHAnsi" w:hAnsiTheme="minorHAnsi" w:cstheme="minorHAnsi"/>
                <w:i/>
                <w:sz w:val="22"/>
                <w:szCs w:val="22"/>
              </w:rPr>
              <w:t>μαθητής/μαθήτρια σε οποιαδήποτε εκπαιδευτική βαθμίδα, ή σπουδαστής/σπουδάστρια</w:t>
            </w:r>
            <w:r w:rsidR="00A9154C">
              <w:rPr>
                <w:rFonts w:asciiTheme="minorHAnsi" w:hAnsiTheme="minorHAnsi" w:cstheme="minorHAnsi"/>
                <w:i/>
                <w:sz w:val="22"/>
                <w:szCs w:val="22"/>
              </w:rPr>
              <w:t xml:space="preserve"> </w:t>
            </w:r>
            <w:r w:rsidRPr="00E0250F">
              <w:rPr>
                <w:rFonts w:asciiTheme="minorHAnsi" w:hAnsiTheme="minorHAnsi" w:cstheme="minorHAnsi"/>
                <w:i/>
                <w:sz w:val="22"/>
                <w:szCs w:val="22"/>
              </w:rPr>
              <w:t>σε Σχολές Επαγγελματικής Κατάρτισης, ή σε ΕΠΑΣ της ΔΥΠΑ (τ.</w:t>
            </w:r>
            <w:r w:rsidR="001A71CC" w:rsidRPr="001A71CC">
              <w:rPr>
                <w:rFonts w:asciiTheme="minorHAnsi" w:hAnsiTheme="minorHAnsi" w:cstheme="minorHAnsi"/>
                <w:i/>
                <w:sz w:val="22"/>
                <w:szCs w:val="22"/>
              </w:rPr>
              <w:t xml:space="preserve"> </w:t>
            </w:r>
            <w:r w:rsidRPr="00E0250F">
              <w:rPr>
                <w:rFonts w:asciiTheme="minorHAnsi" w:hAnsiTheme="minorHAnsi" w:cstheme="minorHAnsi"/>
                <w:i/>
                <w:sz w:val="22"/>
                <w:szCs w:val="22"/>
              </w:rPr>
              <w:t xml:space="preserve">ΟΑΕΔ), ή σε </w:t>
            </w:r>
            <w:r w:rsidR="004260DB" w:rsidRPr="00E0250F">
              <w:rPr>
                <w:rFonts w:asciiTheme="minorHAnsi" w:hAnsiTheme="minorHAnsi" w:cstheme="minorHAnsi"/>
                <w:i/>
                <w:sz w:val="22"/>
                <w:szCs w:val="22"/>
              </w:rPr>
              <w:t>Ι</w:t>
            </w:r>
            <w:r w:rsidRPr="00E0250F">
              <w:rPr>
                <w:rFonts w:asciiTheme="minorHAnsi" w:hAnsiTheme="minorHAnsi" w:cstheme="minorHAnsi"/>
                <w:i/>
                <w:sz w:val="22"/>
                <w:szCs w:val="22"/>
              </w:rPr>
              <w:t>ΕΚ,</w:t>
            </w:r>
            <w:r w:rsidR="00C537E6" w:rsidRPr="00E0250F">
              <w:rPr>
                <w:rFonts w:asciiTheme="minorHAnsi" w:hAnsiTheme="minorHAnsi" w:cstheme="minorHAnsi"/>
                <w:i/>
                <w:sz w:val="22"/>
                <w:szCs w:val="22"/>
              </w:rPr>
              <w:t xml:space="preserve"> ή Τεχνικών Επαγγελματικών Σχολών,</w:t>
            </w:r>
            <w:r w:rsidRPr="00E0250F">
              <w:rPr>
                <w:rFonts w:asciiTheme="minorHAnsi" w:hAnsiTheme="minorHAnsi" w:cstheme="minorHAnsi"/>
                <w:i/>
                <w:sz w:val="22"/>
                <w:szCs w:val="22"/>
              </w:rPr>
              <w:t xml:space="preserve"> ή σε προγράμματα μαθητείας ή πρακτικής άσκησης των </w:t>
            </w:r>
            <w:r w:rsidRPr="00E0250F">
              <w:rPr>
                <w:rFonts w:asciiTheme="minorHAnsi" w:hAnsiTheme="minorHAnsi" w:cstheme="minorHAnsi"/>
                <w:sz w:val="22"/>
                <w:szCs w:val="22"/>
              </w:rPr>
              <w:t xml:space="preserve">ΕΠΑΣ, ΕΠΑΛ, ΙΕΚ, τουριστικών σχολών, </w:t>
            </w:r>
            <w:r w:rsidRPr="00E0250F">
              <w:rPr>
                <w:rFonts w:asciiTheme="minorHAnsi" w:hAnsiTheme="minorHAnsi" w:cstheme="minorHAnsi"/>
                <w:i/>
                <w:sz w:val="22"/>
                <w:szCs w:val="22"/>
              </w:rPr>
              <w:t>Ακαδημίας Εμπορικού Ναυτικού,</w:t>
            </w:r>
            <w:r w:rsidR="00A9154C">
              <w:rPr>
                <w:rFonts w:asciiTheme="minorHAnsi" w:hAnsiTheme="minorHAnsi" w:cstheme="minorHAnsi"/>
                <w:i/>
                <w:sz w:val="22"/>
                <w:szCs w:val="22"/>
              </w:rPr>
              <w:t xml:space="preserve"> </w:t>
            </w:r>
            <w:r w:rsidR="009B5D74" w:rsidRPr="00E0250F">
              <w:rPr>
                <w:rFonts w:asciiTheme="minorHAnsi" w:hAnsiTheme="minorHAnsi" w:cstheme="minorHAnsi"/>
                <w:i/>
                <w:sz w:val="22"/>
                <w:szCs w:val="22"/>
              </w:rPr>
              <w:t xml:space="preserve">ή σπουδαστής/στρια Κολλεγίων ή ανώτερης σχολής, </w:t>
            </w:r>
            <w:r w:rsidRPr="00E0250F">
              <w:rPr>
                <w:rFonts w:asciiTheme="minorHAnsi" w:hAnsiTheme="minorHAnsi" w:cstheme="minorHAnsi"/>
                <w:i/>
                <w:sz w:val="22"/>
                <w:szCs w:val="22"/>
              </w:rPr>
              <w:t xml:space="preserve">ή ως </w:t>
            </w:r>
            <w:r w:rsidR="004260DB" w:rsidRPr="00E0250F">
              <w:rPr>
                <w:rFonts w:asciiTheme="minorHAnsi" w:hAnsiTheme="minorHAnsi" w:cstheme="minorHAnsi"/>
                <w:i/>
                <w:sz w:val="22"/>
                <w:szCs w:val="22"/>
              </w:rPr>
              <w:t xml:space="preserve">(πρακτικά ασκούμενος) </w:t>
            </w:r>
            <w:r w:rsidRPr="00E0250F">
              <w:rPr>
                <w:rFonts w:asciiTheme="minorHAnsi" w:hAnsiTheme="minorHAnsi" w:cstheme="minorHAnsi"/>
                <w:i/>
                <w:sz w:val="22"/>
                <w:szCs w:val="22"/>
              </w:rPr>
              <w:t xml:space="preserve">φοιτητής /φοιτήτρια τριτοβάθμιας εκπαίδευσης ή ως υποψήφιος/ια διδάκτωρ, ή ως συμμετέχων/ουσα σε </w:t>
            </w:r>
            <w:r w:rsidR="009B5D74" w:rsidRPr="00E0250F">
              <w:rPr>
                <w:rFonts w:asciiTheme="minorHAnsi" w:hAnsiTheme="minorHAnsi" w:cstheme="minorHAnsi"/>
                <w:i/>
                <w:sz w:val="22"/>
                <w:szCs w:val="22"/>
              </w:rPr>
              <w:t xml:space="preserve">κάποιο πρόγραμμα </w:t>
            </w:r>
            <w:r w:rsidRPr="00E0250F">
              <w:rPr>
                <w:rFonts w:asciiTheme="minorHAnsi" w:hAnsiTheme="minorHAnsi" w:cstheme="minorHAnsi"/>
                <w:i/>
                <w:sz w:val="22"/>
                <w:szCs w:val="22"/>
              </w:rPr>
              <w:t>συνεχιζόμενη</w:t>
            </w:r>
            <w:r w:rsidR="009B5D74" w:rsidRPr="00E0250F">
              <w:rPr>
                <w:rFonts w:asciiTheme="minorHAnsi" w:hAnsiTheme="minorHAnsi" w:cstheme="minorHAnsi"/>
                <w:i/>
                <w:sz w:val="22"/>
                <w:szCs w:val="22"/>
              </w:rPr>
              <w:t>ς</w:t>
            </w:r>
            <w:r w:rsidRPr="00E0250F">
              <w:rPr>
                <w:rFonts w:asciiTheme="minorHAnsi" w:hAnsiTheme="minorHAnsi" w:cstheme="minorHAnsi"/>
                <w:i/>
                <w:sz w:val="22"/>
                <w:szCs w:val="22"/>
              </w:rPr>
              <w:t xml:space="preserve"> επαγγελματική</w:t>
            </w:r>
            <w:r w:rsidR="009B5D74" w:rsidRPr="00E0250F">
              <w:rPr>
                <w:rFonts w:asciiTheme="minorHAnsi" w:hAnsiTheme="minorHAnsi" w:cstheme="minorHAnsi"/>
                <w:i/>
                <w:sz w:val="22"/>
                <w:szCs w:val="22"/>
              </w:rPr>
              <w:t>ς</w:t>
            </w:r>
            <w:r w:rsidRPr="00E0250F">
              <w:rPr>
                <w:rFonts w:asciiTheme="minorHAnsi" w:hAnsiTheme="minorHAnsi" w:cstheme="minorHAnsi"/>
                <w:i/>
                <w:sz w:val="22"/>
                <w:szCs w:val="22"/>
              </w:rPr>
              <w:t xml:space="preserve"> κατάρτιση</w:t>
            </w:r>
            <w:r w:rsidR="009B5D74" w:rsidRPr="00E0250F">
              <w:rPr>
                <w:rFonts w:asciiTheme="minorHAnsi" w:hAnsiTheme="minorHAnsi" w:cstheme="minorHAnsi"/>
                <w:i/>
                <w:sz w:val="22"/>
                <w:szCs w:val="22"/>
              </w:rPr>
              <w:t>ς</w:t>
            </w:r>
          </w:p>
        </w:tc>
        <w:tc>
          <w:tcPr>
            <w:tcW w:w="992" w:type="dxa"/>
            <w:shd w:val="clear" w:color="auto" w:fill="auto"/>
            <w:vAlign w:val="center"/>
          </w:tcPr>
          <w:p w14:paraId="2DB1B260" w14:textId="77777777" w:rsidR="00795D0A" w:rsidRPr="00E0250F" w:rsidRDefault="00795D0A" w:rsidP="009A4A86">
            <w:pPr>
              <w:spacing w:before="120"/>
              <w:jc w:val="center"/>
              <w:rPr>
                <w:rFonts w:asciiTheme="minorHAnsi" w:hAnsiTheme="minorHAnsi" w:cstheme="minorHAnsi"/>
                <w:sz w:val="22"/>
                <w:szCs w:val="22"/>
              </w:rPr>
            </w:pPr>
            <w:r w:rsidRPr="00E0250F">
              <w:rPr>
                <w:rFonts w:asciiTheme="minorHAnsi" w:hAnsiTheme="minorHAnsi" w:cstheme="minorHAnsi"/>
                <w:sz w:val="22"/>
                <w:szCs w:val="22"/>
              </w:rPr>
              <w:t xml:space="preserve">ΝΑΙ </w:t>
            </w:r>
            <w:r w:rsidRPr="00E0250F">
              <w:rPr>
                <w:rFonts w:asciiTheme="minorHAnsi" w:hAnsiTheme="minorHAnsi" w:cstheme="minorHAnsi"/>
                <w:sz w:val="22"/>
                <w:szCs w:val="22"/>
              </w:rPr>
              <w:fldChar w:fldCharType="begin">
                <w:ffData>
                  <w:name w:val="Επιλογή10"/>
                  <w:enabled/>
                  <w:calcOnExit w:val="0"/>
                  <w:checkBox>
                    <w:sizeAuto/>
                    <w:default w:val="0"/>
                  </w:checkBox>
                </w:ffData>
              </w:fldChar>
            </w:r>
            <w:r w:rsidRPr="00E0250F">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E0250F">
              <w:rPr>
                <w:rFonts w:asciiTheme="minorHAnsi" w:hAnsiTheme="minorHAnsi" w:cstheme="minorHAnsi"/>
                <w:sz w:val="22"/>
                <w:szCs w:val="22"/>
              </w:rPr>
              <w:fldChar w:fldCharType="end"/>
            </w:r>
          </w:p>
        </w:tc>
        <w:tc>
          <w:tcPr>
            <w:tcW w:w="957" w:type="dxa"/>
            <w:gridSpan w:val="2"/>
            <w:shd w:val="clear" w:color="auto" w:fill="auto"/>
            <w:vAlign w:val="center"/>
          </w:tcPr>
          <w:p w14:paraId="1514D14A" w14:textId="77777777" w:rsidR="00795D0A" w:rsidRPr="00E0250F" w:rsidRDefault="00795D0A" w:rsidP="009A4A86">
            <w:pPr>
              <w:spacing w:before="120"/>
              <w:jc w:val="center"/>
              <w:rPr>
                <w:rFonts w:asciiTheme="minorHAnsi" w:hAnsiTheme="minorHAnsi" w:cstheme="minorHAnsi"/>
                <w:sz w:val="22"/>
                <w:szCs w:val="22"/>
              </w:rPr>
            </w:pPr>
            <w:r w:rsidRPr="00E0250F">
              <w:rPr>
                <w:rFonts w:asciiTheme="minorHAnsi" w:hAnsiTheme="minorHAnsi" w:cstheme="minorHAnsi"/>
                <w:sz w:val="22"/>
                <w:szCs w:val="22"/>
              </w:rPr>
              <w:t xml:space="preserve">ΟΧΙ </w:t>
            </w:r>
            <w:r w:rsidRPr="00E0250F">
              <w:rPr>
                <w:rFonts w:asciiTheme="minorHAnsi" w:hAnsiTheme="minorHAnsi" w:cstheme="minorHAnsi"/>
                <w:sz w:val="22"/>
                <w:szCs w:val="22"/>
              </w:rPr>
              <w:fldChar w:fldCharType="begin">
                <w:ffData>
                  <w:name w:val="Επιλογή10"/>
                  <w:enabled/>
                  <w:calcOnExit w:val="0"/>
                  <w:checkBox>
                    <w:sizeAuto/>
                    <w:default w:val="0"/>
                  </w:checkBox>
                </w:ffData>
              </w:fldChar>
            </w:r>
            <w:r w:rsidRPr="00E0250F">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E0250F">
              <w:rPr>
                <w:rFonts w:asciiTheme="minorHAnsi" w:hAnsiTheme="minorHAnsi" w:cstheme="minorHAnsi"/>
                <w:sz w:val="22"/>
                <w:szCs w:val="22"/>
              </w:rPr>
              <w:fldChar w:fldCharType="end"/>
            </w:r>
          </w:p>
        </w:tc>
      </w:tr>
      <w:tr w:rsidR="00DA4288" w:rsidRPr="0026550B" w14:paraId="3F878128" w14:textId="77777777" w:rsidTr="00C64D7F">
        <w:tc>
          <w:tcPr>
            <w:tcW w:w="9854" w:type="dxa"/>
            <w:gridSpan w:val="4"/>
            <w:shd w:val="clear" w:color="auto" w:fill="auto"/>
          </w:tcPr>
          <w:p w14:paraId="68AC92C5" w14:textId="47ECF327" w:rsidR="0026550B" w:rsidRPr="00E0250F" w:rsidRDefault="00DA4288" w:rsidP="00E627F3">
            <w:pPr>
              <w:spacing w:before="120" w:after="120"/>
              <w:jc w:val="center"/>
              <w:rPr>
                <w:rFonts w:asciiTheme="minorHAnsi" w:hAnsiTheme="minorHAnsi" w:cstheme="minorHAnsi"/>
                <w:sz w:val="22"/>
                <w:szCs w:val="22"/>
              </w:rPr>
            </w:pPr>
            <w:r w:rsidRPr="00E0250F">
              <w:rPr>
                <w:rFonts w:asciiTheme="minorHAnsi" w:hAnsiTheme="minorHAnsi" w:cstheme="minorHAnsi"/>
                <w:b/>
                <w:bCs/>
                <w:sz w:val="22"/>
                <w:szCs w:val="22"/>
              </w:rPr>
              <w:t xml:space="preserve">Αν </w:t>
            </w:r>
            <w:r w:rsidR="00F35194" w:rsidRPr="00E0250F">
              <w:rPr>
                <w:rFonts w:asciiTheme="minorHAnsi" w:hAnsiTheme="minorHAnsi" w:cstheme="minorHAnsi"/>
                <w:b/>
                <w:bCs/>
                <w:sz w:val="22"/>
                <w:szCs w:val="22"/>
              </w:rPr>
              <w:t xml:space="preserve">απαντήσατε ΝΑΙ </w:t>
            </w:r>
            <w:r w:rsidR="00C537E6" w:rsidRPr="00E0250F">
              <w:rPr>
                <w:rFonts w:asciiTheme="minorHAnsi" w:hAnsiTheme="minorHAnsi" w:cstheme="minorHAnsi"/>
                <w:b/>
                <w:bCs/>
                <w:sz w:val="22"/>
                <w:szCs w:val="22"/>
              </w:rPr>
              <w:t>στην ερώτηση Β</w:t>
            </w:r>
            <w:r w:rsidRPr="00E0250F">
              <w:rPr>
                <w:rFonts w:asciiTheme="minorHAnsi" w:hAnsiTheme="minorHAnsi" w:cstheme="minorHAnsi"/>
                <w:sz w:val="22"/>
                <w:szCs w:val="22"/>
              </w:rPr>
              <w:t xml:space="preserve">, σημειώστε </w:t>
            </w:r>
            <w:r w:rsidR="00B55DE9" w:rsidRPr="00E0250F">
              <w:rPr>
                <w:rFonts w:asciiTheme="minorHAnsi" w:hAnsiTheme="minorHAnsi" w:cstheme="minorHAnsi"/>
                <w:sz w:val="22"/>
                <w:szCs w:val="22"/>
              </w:rPr>
              <w:t xml:space="preserve">με </w:t>
            </w:r>
            <w:r w:rsidR="00B55DE9" w:rsidRPr="00E0250F">
              <w:rPr>
                <w:rFonts w:asciiTheme="minorHAnsi" w:hAnsiTheme="minorHAnsi" w:cstheme="minorHAnsi"/>
                <w:b/>
                <w:bCs/>
                <w:sz w:val="22"/>
                <w:szCs w:val="22"/>
                <w:lang w:val="en-US"/>
              </w:rPr>
              <w:t>x</w:t>
            </w:r>
            <w:r w:rsidR="00B55DE9"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σε </w:t>
            </w:r>
            <w:r w:rsidR="003A4511" w:rsidRPr="00E0250F">
              <w:rPr>
                <w:rFonts w:asciiTheme="minorHAnsi" w:hAnsiTheme="minorHAnsi" w:cstheme="minorHAnsi"/>
                <w:sz w:val="22"/>
                <w:szCs w:val="22"/>
              </w:rPr>
              <w:t xml:space="preserve">ποιές </w:t>
            </w:r>
            <w:r w:rsidRPr="00E0250F">
              <w:rPr>
                <w:rFonts w:asciiTheme="minorHAnsi" w:hAnsiTheme="minorHAnsi" w:cstheme="minorHAnsi"/>
                <w:sz w:val="22"/>
                <w:szCs w:val="22"/>
              </w:rPr>
              <w:t xml:space="preserve">από τις παρακάτω κατηγορίες </w:t>
            </w:r>
            <w:r w:rsidR="00C537E6" w:rsidRPr="00E0250F">
              <w:rPr>
                <w:rFonts w:asciiTheme="minorHAnsi" w:hAnsiTheme="minorHAnsi" w:cstheme="minorHAnsi"/>
                <w:sz w:val="22"/>
                <w:szCs w:val="22"/>
              </w:rPr>
              <w:t>ανήκατε πριν την είσοδό σας στη δράση του ΕΚΤ+</w:t>
            </w:r>
            <w:r w:rsidRPr="00E0250F">
              <w:rPr>
                <w:rFonts w:asciiTheme="minorHAnsi" w:hAnsiTheme="minorHAnsi" w:cstheme="minorHAnsi"/>
                <w:sz w:val="22"/>
                <w:szCs w:val="22"/>
              </w:rPr>
              <w:t>:</w:t>
            </w:r>
          </w:p>
        </w:tc>
      </w:tr>
      <w:tr w:rsidR="00795D0A" w:rsidRPr="0026550B" w14:paraId="31E7AF92" w14:textId="77777777" w:rsidTr="00E627F3">
        <w:tc>
          <w:tcPr>
            <w:tcW w:w="8931" w:type="dxa"/>
            <w:gridSpan w:val="3"/>
            <w:shd w:val="clear" w:color="auto" w:fill="auto"/>
          </w:tcPr>
          <w:p w14:paraId="547180D4" w14:textId="7FAFA43E" w:rsidR="00795D0A" w:rsidRPr="00E0250F" w:rsidRDefault="00795D0A" w:rsidP="00DE4FC4">
            <w:pPr>
              <w:spacing w:before="120" w:after="120"/>
              <w:jc w:val="both"/>
              <w:rPr>
                <w:rFonts w:asciiTheme="minorHAnsi" w:hAnsiTheme="minorHAnsi" w:cstheme="minorHAnsi"/>
                <w:b/>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.1.</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Μαθητής/τρια πρωτοβάθμιας ή δευτεροβάθμιας εκπαίδευσης</w:t>
            </w:r>
            <w:r w:rsidRPr="00E0250F">
              <w:rPr>
                <w:rFonts w:asciiTheme="minorHAnsi" w:hAnsiTheme="minorHAnsi" w:cstheme="minorHAnsi"/>
                <w:sz w:val="22"/>
                <w:szCs w:val="22"/>
              </w:rPr>
              <w:t xml:space="preserve"> (Δημοτικό, Γυμνάσιο, Λύκειο. </w:t>
            </w:r>
            <w:r w:rsidR="00193127" w:rsidRPr="00E0250F">
              <w:rPr>
                <w:rFonts w:asciiTheme="minorHAnsi" w:hAnsiTheme="minorHAnsi" w:cstheme="minorHAnsi"/>
                <w:sz w:val="22"/>
                <w:szCs w:val="22"/>
              </w:rPr>
              <w:t>(</w:t>
            </w:r>
            <w:r w:rsidRPr="00E0250F">
              <w:rPr>
                <w:rFonts w:asciiTheme="minorHAnsi" w:hAnsiTheme="minorHAnsi" w:cstheme="minorHAnsi"/>
                <w:sz w:val="22"/>
                <w:szCs w:val="22"/>
              </w:rPr>
              <w:t>Συμπεριλαμβάνονται τα Σχολεία Δεύτερης Ευκαιρίας</w:t>
            </w:r>
            <w:r w:rsidR="00193127" w:rsidRPr="00E0250F">
              <w:rPr>
                <w:rFonts w:asciiTheme="minorHAnsi" w:hAnsiTheme="minorHAnsi" w:cstheme="minorHAnsi"/>
                <w:sz w:val="22"/>
                <w:szCs w:val="22"/>
              </w:rPr>
              <w:t xml:space="preserve"> και τα ΕΠΑΛ</w:t>
            </w:r>
            <w:r w:rsidRPr="00E0250F">
              <w:rPr>
                <w:rFonts w:asciiTheme="minorHAnsi" w:hAnsiTheme="minorHAnsi" w:cstheme="minorHAnsi"/>
                <w:sz w:val="22"/>
                <w:szCs w:val="22"/>
              </w:rPr>
              <w:t xml:space="preserve">) </w:t>
            </w:r>
          </w:p>
        </w:tc>
        <w:tc>
          <w:tcPr>
            <w:tcW w:w="923" w:type="dxa"/>
            <w:shd w:val="clear" w:color="auto" w:fill="auto"/>
            <w:vAlign w:val="center"/>
          </w:tcPr>
          <w:p w14:paraId="21681B2F" w14:textId="77777777" w:rsidR="00795D0A" w:rsidRPr="0026550B" w:rsidRDefault="00795D0A" w:rsidP="009A4A86">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26550B">
              <w:rPr>
                <w:rFonts w:asciiTheme="minorHAnsi" w:hAnsiTheme="minorHAnsi" w:cstheme="minorHAnsi"/>
              </w:rPr>
              <w:fldChar w:fldCharType="end"/>
            </w:r>
          </w:p>
        </w:tc>
      </w:tr>
      <w:tr w:rsidR="007F2F86" w:rsidRPr="0026550B" w14:paraId="5679CF60" w14:textId="77777777" w:rsidTr="00E627F3">
        <w:tc>
          <w:tcPr>
            <w:tcW w:w="8931" w:type="dxa"/>
            <w:gridSpan w:val="3"/>
            <w:shd w:val="clear" w:color="auto" w:fill="auto"/>
          </w:tcPr>
          <w:p w14:paraId="13A31CD5" w14:textId="1C57FEE3" w:rsidR="007F2F86" w:rsidRPr="00E0250F" w:rsidRDefault="007F2F86" w:rsidP="00DE4FC4">
            <w:pPr>
              <w:spacing w:before="120" w:after="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.2</w:t>
            </w:r>
            <w:r w:rsidRPr="00E0250F">
              <w:rPr>
                <w:rFonts w:asciiTheme="minorHAnsi" w:hAnsiTheme="minorHAnsi" w:cstheme="minorHAnsi"/>
                <w:sz w:val="22"/>
                <w:szCs w:val="22"/>
              </w:rPr>
              <w:t>.</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Σπουδαστής/τρια</w:t>
            </w:r>
            <w:r w:rsidRPr="00E0250F">
              <w:rPr>
                <w:rFonts w:asciiTheme="minorHAnsi" w:hAnsiTheme="minorHAnsi" w:cstheme="minorHAnsi"/>
                <w:sz w:val="22"/>
                <w:szCs w:val="22"/>
              </w:rPr>
              <w:t xml:space="preserve"> σε Σχολή Επαγγελματικής Κατάρτισης (ΣΕΚ ή ΕΣΚ) ή Επαγγελματική Σχολή Μαθητείας (ΕΠΑΣ) ή σε ΙΕΚ ή σε Κολλέγιο ή σε Σχολές που εποπτεύονται από άλλα Υπουργεία εκτός του Υπουργείου Παιδείας, όπως π.χ. η Ναυτική Ακαδημία, Τουριστικές Σχολές κλπ</w:t>
            </w:r>
            <w:r w:rsidR="00A9154C">
              <w:rPr>
                <w:rFonts w:asciiTheme="minorHAnsi" w:hAnsiTheme="minorHAnsi" w:cstheme="minorHAnsi"/>
                <w:sz w:val="22"/>
                <w:szCs w:val="22"/>
              </w:rPr>
              <w:t>.</w:t>
            </w:r>
            <w:r w:rsidRPr="00E0250F">
              <w:rPr>
                <w:rFonts w:asciiTheme="minorHAnsi" w:hAnsiTheme="minorHAnsi" w:cstheme="minorHAnsi"/>
                <w:sz w:val="22"/>
                <w:szCs w:val="22"/>
              </w:rPr>
              <w:t xml:space="preserve"> </w:t>
            </w:r>
          </w:p>
        </w:tc>
        <w:tc>
          <w:tcPr>
            <w:tcW w:w="923" w:type="dxa"/>
            <w:shd w:val="clear" w:color="auto" w:fill="auto"/>
            <w:vAlign w:val="center"/>
          </w:tcPr>
          <w:p w14:paraId="7395D784" w14:textId="77777777" w:rsidR="007F2F86" w:rsidRPr="0026550B" w:rsidRDefault="007F2F86" w:rsidP="00FD7593">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43D5CA5C" w14:textId="77777777" w:rsidTr="00E627F3">
        <w:tc>
          <w:tcPr>
            <w:tcW w:w="8931" w:type="dxa"/>
            <w:gridSpan w:val="3"/>
            <w:shd w:val="clear" w:color="auto" w:fill="auto"/>
          </w:tcPr>
          <w:p w14:paraId="5FE9F80F" w14:textId="7E9E8678" w:rsidR="00795D0A" w:rsidRPr="00E0250F" w:rsidRDefault="00795D0A" w:rsidP="003A4511">
            <w:pPr>
              <w:spacing w:before="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3</w:t>
            </w:r>
            <w:r w:rsidRPr="00E0250F">
              <w:rPr>
                <w:rFonts w:asciiTheme="minorHAnsi" w:hAnsiTheme="minorHAnsi" w:cstheme="minorHAnsi"/>
                <w:b/>
                <w:sz w:val="22"/>
                <w:szCs w:val="22"/>
              </w:rPr>
              <w:t>.</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Φοιτητής/τρια</w:t>
            </w:r>
            <w:r w:rsidRPr="00E0250F">
              <w:rPr>
                <w:rFonts w:asciiTheme="minorHAnsi" w:hAnsiTheme="minorHAnsi" w:cstheme="minorHAnsi"/>
                <w:sz w:val="22"/>
                <w:szCs w:val="22"/>
              </w:rPr>
              <w:t xml:space="preserve"> τριτοβάθμιας εκπαίδευσης πλήρους φοίτησης</w:t>
            </w:r>
          </w:p>
        </w:tc>
        <w:tc>
          <w:tcPr>
            <w:tcW w:w="923" w:type="dxa"/>
            <w:shd w:val="clear" w:color="auto" w:fill="auto"/>
            <w:vAlign w:val="center"/>
          </w:tcPr>
          <w:p w14:paraId="2DDE4A51" w14:textId="77777777" w:rsidR="00795D0A" w:rsidRPr="0026550B" w:rsidRDefault="00795D0A" w:rsidP="00E627F3">
            <w:pPr>
              <w:spacing w:before="120" w:after="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5CA84F81" w14:textId="77777777" w:rsidTr="00E627F3">
        <w:trPr>
          <w:trHeight w:val="260"/>
        </w:trPr>
        <w:tc>
          <w:tcPr>
            <w:tcW w:w="8931" w:type="dxa"/>
            <w:gridSpan w:val="3"/>
            <w:tcBorders>
              <w:top w:val="dashSmallGap" w:sz="4" w:space="0" w:color="7F7F7F"/>
              <w:left w:val="dashSmallGap" w:sz="4" w:space="0" w:color="7F7F7F"/>
              <w:bottom w:val="dashSmallGap" w:sz="4" w:space="0" w:color="7F7F7F"/>
              <w:right w:val="dashSmallGap" w:sz="4" w:space="0" w:color="7F7F7F"/>
            </w:tcBorders>
            <w:shd w:val="clear" w:color="auto" w:fill="auto"/>
          </w:tcPr>
          <w:p w14:paraId="7BC10974" w14:textId="7942493D" w:rsidR="00795D0A" w:rsidRPr="00E0250F" w:rsidRDefault="00795D0A" w:rsidP="003A4511">
            <w:pPr>
              <w:spacing w:before="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4</w:t>
            </w:r>
            <w:r w:rsidR="003A451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Μεταπτυχιακός/ή</w:t>
            </w:r>
            <w:r w:rsidRPr="00E0250F">
              <w:rPr>
                <w:rFonts w:asciiTheme="minorHAnsi" w:hAnsiTheme="minorHAnsi" w:cstheme="minorHAnsi"/>
                <w:sz w:val="22"/>
                <w:szCs w:val="22"/>
              </w:rPr>
              <w:t xml:space="preserve"> Φοιτητής/τρια ή </w:t>
            </w:r>
            <w:r w:rsidRPr="00E0250F">
              <w:rPr>
                <w:rFonts w:asciiTheme="minorHAnsi" w:hAnsiTheme="minorHAnsi" w:cstheme="minorHAnsi"/>
                <w:b/>
                <w:bCs/>
                <w:sz w:val="22"/>
                <w:szCs w:val="22"/>
              </w:rPr>
              <w:t>υποψήφιος/α Διδάκτωρ</w:t>
            </w:r>
          </w:p>
        </w:tc>
        <w:tc>
          <w:tcPr>
            <w:tcW w:w="923" w:type="dxa"/>
            <w:tcBorders>
              <w:top w:val="dashSmallGap" w:sz="4" w:space="0" w:color="7F7F7F"/>
              <w:left w:val="dashSmallGap" w:sz="4" w:space="0" w:color="7F7F7F"/>
              <w:bottom w:val="dashSmallGap" w:sz="4" w:space="0" w:color="7F7F7F"/>
              <w:right w:val="dashSmallGap" w:sz="4" w:space="0" w:color="7F7F7F"/>
            </w:tcBorders>
            <w:shd w:val="clear" w:color="auto" w:fill="auto"/>
            <w:vAlign w:val="center"/>
          </w:tcPr>
          <w:p w14:paraId="3794A5C5" w14:textId="77777777" w:rsidR="00795D0A" w:rsidRPr="0026550B" w:rsidRDefault="00795D0A" w:rsidP="00E627F3">
            <w:pPr>
              <w:spacing w:before="120" w:after="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226C4B33" w14:textId="77777777" w:rsidTr="00E627F3">
        <w:tc>
          <w:tcPr>
            <w:tcW w:w="8931" w:type="dxa"/>
            <w:gridSpan w:val="3"/>
            <w:shd w:val="clear" w:color="auto" w:fill="auto"/>
          </w:tcPr>
          <w:p w14:paraId="3FFEF901" w14:textId="7F00A77C" w:rsidR="00795D0A" w:rsidRPr="00E0250F" w:rsidRDefault="00795D0A" w:rsidP="00E627F3">
            <w:pPr>
              <w:spacing w:before="120" w:after="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5</w:t>
            </w:r>
            <w:r w:rsidRPr="00E0250F">
              <w:rPr>
                <w:rFonts w:asciiTheme="minorHAnsi" w:hAnsiTheme="minorHAnsi" w:cstheme="minorHAnsi"/>
                <w:sz w:val="22"/>
                <w:szCs w:val="22"/>
              </w:rPr>
              <w:t>.</w:t>
            </w:r>
            <w:r w:rsidR="00982730"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Συμμετέχων/ουσα σε </w:t>
            </w:r>
            <w:r w:rsidRPr="00E0250F">
              <w:rPr>
                <w:rFonts w:asciiTheme="minorHAnsi" w:hAnsiTheme="minorHAnsi" w:cstheme="minorHAnsi"/>
                <w:b/>
                <w:bCs/>
                <w:sz w:val="22"/>
                <w:szCs w:val="22"/>
              </w:rPr>
              <w:t xml:space="preserve">πρόγραμμα </w:t>
            </w:r>
            <w:r w:rsidR="004F1688" w:rsidRPr="00E0250F">
              <w:rPr>
                <w:rFonts w:asciiTheme="minorHAnsi" w:hAnsiTheme="minorHAnsi" w:cstheme="minorHAnsi"/>
                <w:b/>
                <w:sz w:val="22"/>
                <w:szCs w:val="22"/>
              </w:rPr>
              <w:t>μη τυπικής μάθησης</w:t>
            </w:r>
            <w:r w:rsidR="004F1688" w:rsidRPr="00E0250F">
              <w:rPr>
                <w:rFonts w:asciiTheme="minorHAnsi" w:hAnsiTheme="minorHAnsi" w:cstheme="minorHAnsi"/>
                <w:sz w:val="22"/>
                <w:szCs w:val="22"/>
              </w:rPr>
              <w:t xml:space="preserve"> (πρόγραμμα συνεχιζόμενης επαγγελματικής κατάρτισης, πρόγραμμα γενικής εκπαίδευσης ενηλίκων) </w:t>
            </w:r>
          </w:p>
        </w:tc>
        <w:tc>
          <w:tcPr>
            <w:tcW w:w="923" w:type="dxa"/>
            <w:shd w:val="clear" w:color="auto" w:fill="auto"/>
            <w:vAlign w:val="center"/>
          </w:tcPr>
          <w:p w14:paraId="33A37FD8" w14:textId="77777777" w:rsidR="00795D0A" w:rsidRPr="0026550B" w:rsidRDefault="00795D0A" w:rsidP="00FD7593">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26550B">
              <w:rPr>
                <w:rFonts w:asciiTheme="minorHAnsi" w:hAnsiTheme="minorHAnsi" w:cstheme="minorHAnsi"/>
              </w:rPr>
              <w:fldChar w:fldCharType="end"/>
            </w:r>
          </w:p>
        </w:tc>
      </w:tr>
    </w:tbl>
    <w:p w14:paraId="27384A2E" w14:textId="35827FA8" w:rsidR="0026550B" w:rsidRDefault="0026550B" w:rsidP="00795D0A">
      <w:pPr>
        <w:rPr>
          <w:rFonts w:asciiTheme="minorHAnsi" w:hAnsiTheme="minorHAnsi" w:cstheme="minorHAnsi"/>
        </w:rPr>
      </w:pPr>
    </w:p>
    <w:tbl>
      <w:tblPr>
        <w:tblW w:w="9854" w:type="dxa"/>
        <w:tblBorders>
          <w:top w:val="dashSmallGap" w:sz="4" w:space="0" w:color="7F7F7F"/>
          <w:left w:val="dashSmallGap" w:sz="4" w:space="0" w:color="7F7F7F"/>
          <w:bottom w:val="dashSmallGap" w:sz="4" w:space="0" w:color="7F7F7F"/>
          <w:right w:val="dashSmallGap" w:sz="4" w:space="0" w:color="7F7F7F"/>
          <w:insideH w:val="dashSmallGap" w:sz="4" w:space="0" w:color="7F7F7F"/>
        </w:tblBorders>
        <w:tblLook w:val="04A0" w:firstRow="1" w:lastRow="0" w:firstColumn="1" w:lastColumn="0" w:noHBand="0" w:noVBand="1"/>
      </w:tblPr>
      <w:tblGrid>
        <w:gridCol w:w="8758"/>
        <w:gridCol w:w="136"/>
        <w:gridCol w:w="925"/>
        <w:gridCol w:w="35"/>
      </w:tblGrid>
      <w:tr w:rsidR="00795D0A" w:rsidRPr="007B3C37" w14:paraId="1F8A5042" w14:textId="77777777" w:rsidTr="00BB248C">
        <w:trPr>
          <w:gridAfter w:val="1"/>
          <w:wAfter w:w="35" w:type="dxa"/>
        </w:trPr>
        <w:tc>
          <w:tcPr>
            <w:tcW w:w="9819" w:type="dxa"/>
            <w:gridSpan w:val="3"/>
            <w:shd w:val="clear" w:color="auto" w:fill="auto"/>
          </w:tcPr>
          <w:p w14:paraId="6A1FA268" w14:textId="77777777" w:rsidR="00795D0A" w:rsidRPr="00E0250F" w:rsidRDefault="00795D0A" w:rsidP="009A4A86">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Γ. ΜΟΡΦΩΤΙΚΟ ΕΠΙΠΕΔΟ ΚΑΤΑ ΤΗΝ ΕΙΣΟΔΟ</w:t>
            </w:r>
          </w:p>
          <w:p w14:paraId="5AA6608C" w14:textId="7FF210C4" w:rsidR="00795D0A" w:rsidRPr="00E0250F" w:rsidRDefault="00795D0A" w:rsidP="009A4A86">
            <w:pPr>
              <w:spacing w:before="120"/>
              <w:jc w:val="both"/>
              <w:rPr>
                <w:rFonts w:asciiTheme="minorHAnsi" w:hAnsiTheme="minorHAnsi" w:cstheme="minorHAnsi"/>
                <w:sz w:val="22"/>
                <w:szCs w:val="22"/>
              </w:rPr>
            </w:pPr>
            <w:r w:rsidRPr="00E0250F">
              <w:rPr>
                <w:rFonts w:asciiTheme="minorHAnsi" w:hAnsiTheme="minorHAnsi" w:cstheme="minorHAnsi"/>
                <w:sz w:val="22"/>
                <w:szCs w:val="22"/>
              </w:rPr>
              <w:t xml:space="preserve">Σημειώστε με </w:t>
            </w:r>
            <w:r w:rsidRPr="00E0250F">
              <w:rPr>
                <w:rFonts w:asciiTheme="minorHAnsi" w:hAnsiTheme="minorHAnsi" w:cstheme="minorHAnsi"/>
                <w:b/>
                <w:bCs/>
                <w:sz w:val="22"/>
                <w:szCs w:val="22"/>
                <w:lang w:val="en-US"/>
              </w:rPr>
              <w:t>x</w:t>
            </w:r>
            <w:r w:rsidRPr="00E0250F">
              <w:rPr>
                <w:rFonts w:asciiTheme="minorHAnsi" w:hAnsiTheme="minorHAnsi" w:cstheme="minorHAnsi"/>
                <w:sz w:val="22"/>
                <w:szCs w:val="22"/>
              </w:rPr>
              <w:t xml:space="preserve"> σε </w:t>
            </w:r>
            <w:r w:rsidR="001A71CC" w:rsidRPr="00E0250F">
              <w:rPr>
                <w:rFonts w:asciiTheme="minorHAnsi" w:hAnsiTheme="minorHAnsi" w:cstheme="minorHAnsi"/>
                <w:sz w:val="22"/>
                <w:szCs w:val="22"/>
              </w:rPr>
              <w:t>ποια</w:t>
            </w:r>
            <w:r w:rsidRPr="00E0250F">
              <w:rPr>
                <w:rFonts w:asciiTheme="minorHAnsi" w:hAnsiTheme="minorHAnsi" w:cstheme="minorHAnsi"/>
                <w:sz w:val="22"/>
                <w:szCs w:val="22"/>
              </w:rPr>
              <w:t xml:space="preserve"> από τις παρακάτω κατηγορίες ανήκετε:</w:t>
            </w:r>
          </w:p>
          <w:p w14:paraId="3BD2C2DC" w14:textId="1DF0E6ED" w:rsidR="00795D0A" w:rsidRPr="00E0250F" w:rsidRDefault="00795D0A" w:rsidP="00E627F3">
            <w:pPr>
              <w:spacing w:before="120" w:after="120"/>
              <w:jc w:val="both"/>
              <w:rPr>
                <w:rFonts w:asciiTheme="minorHAnsi" w:hAnsiTheme="minorHAnsi" w:cstheme="minorHAnsi"/>
                <w:i/>
                <w:sz w:val="22"/>
                <w:szCs w:val="22"/>
              </w:rPr>
            </w:pPr>
            <w:r w:rsidRPr="00E0250F">
              <w:rPr>
                <w:rFonts w:asciiTheme="minorHAnsi" w:hAnsiTheme="minorHAnsi" w:cstheme="minorHAnsi"/>
                <w:i/>
                <w:sz w:val="22"/>
                <w:szCs w:val="22"/>
              </w:rPr>
              <w:t>(</w:t>
            </w:r>
            <w:r w:rsidR="003A4511" w:rsidRPr="00E0250F">
              <w:rPr>
                <w:rFonts w:asciiTheme="minorHAnsi" w:hAnsiTheme="minorHAnsi" w:cstheme="minorHAnsi"/>
                <w:i/>
                <w:sz w:val="22"/>
                <w:szCs w:val="22"/>
              </w:rPr>
              <w:t xml:space="preserve">δηλώνετε </w:t>
            </w:r>
            <w:r w:rsidRPr="00E0250F">
              <w:rPr>
                <w:rFonts w:asciiTheme="minorHAnsi" w:hAnsiTheme="minorHAnsi" w:cstheme="minorHAnsi"/>
                <w:i/>
                <w:sz w:val="22"/>
                <w:szCs w:val="22"/>
              </w:rPr>
              <w:t xml:space="preserve">την κατηγορία που αντιστοιχεί στο </w:t>
            </w:r>
            <w:r w:rsidRPr="00E0250F">
              <w:rPr>
                <w:rFonts w:asciiTheme="minorHAnsi" w:hAnsiTheme="minorHAnsi" w:cstheme="minorHAnsi"/>
                <w:b/>
                <w:bCs/>
                <w:i/>
                <w:sz w:val="22"/>
                <w:szCs w:val="22"/>
              </w:rPr>
              <w:t>ανώτερο επίπεδο εκπαίδευσης</w:t>
            </w:r>
            <w:r w:rsidRPr="00E0250F">
              <w:rPr>
                <w:rFonts w:asciiTheme="minorHAnsi" w:hAnsiTheme="minorHAnsi" w:cstheme="minorHAnsi"/>
                <w:i/>
                <w:sz w:val="22"/>
                <w:szCs w:val="22"/>
              </w:rPr>
              <w:t xml:space="preserve"> που έχετε)</w:t>
            </w:r>
          </w:p>
        </w:tc>
      </w:tr>
      <w:tr w:rsidR="00795D0A" w:rsidRPr="007B3C37" w14:paraId="5AACDA93" w14:textId="77777777" w:rsidTr="00BB248C">
        <w:trPr>
          <w:gridAfter w:val="1"/>
          <w:wAfter w:w="35" w:type="dxa"/>
        </w:trPr>
        <w:tc>
          <w:tcPr>
            <w:tcW w:w="8894" w:type="dxa"/>
            <w:gridSpan w:val="2"/>
            <w:shd w:val="clear" w:color="auto" w:fill="FFFFFF" w:themeFill="background1"/>
          </w:tcPr>
          <w:p w14:paraId="1835C1C1" w14:textId="1BD89EB9" w:rsidR="00795D0A" w:rsidRPr="00E0250F" w:rsidRDefault="00795D0A" w:rsidP="00E627F3">
            <w:pPr>
              <w:spacing w:before="120" w:after="120"/>
              <w:jc w:val="both"/>
              <w:rPr>
                <w:rFonts w:asciiTheme="minorHAnsi" w:hAnsiTheme="minorHAnsi" w:cstheme="minorHAnsi"/>
                <w:b/>
                <w:sz w:val="22"/>
                <w:szCs w:val="22"/>
              </w:rPr>
            </w:pPr>
            <w:r w:rsidRPr="00E0250F">
              <w:rPr>
                <w:rFonts w:asciiTheme="minorHAnsi" w:hAnsiTheme="minorHAnsi" w:cstheme="minorHAnsi"/>
                <w:b/>
                <w:sz w:val="22"/>
                <w:szCs w:val="22"/>
              </w:rPr>
              <w:t>Γ.1</w:t>
            </w:r>
            <w:r w:rsidRPr="00E0250F">
              <w:rPr>
                <w:rFonts w:asciiTheme="minorHAnsi" w:hAnsiTheme="minorHAnsi" w:cstheme="minorHAnsi"/>
                <w:sz w:val="22"/>
                <w:szCs w:val="22"/>
              </w:rPr>
              <w:t>.</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Δεν έχω αποφοιτήσει από το δημοτικό σχολείο</w:t>
            </w:r>
          </w:p>
        </w:tc>
        <w:tc>
          <w:tcPr>
            <w:tcW w:w="925" w:type="dxa"/>
            <w:shd w:val="clear" w:color="auto" w:fill="FFFFFF" w:themeFill="background1"/>
          </w:tcPr>
          <w:p w14:paraId="6156D16B" w14:textId="77777777" w:rsidR="00795D0A" w:rsidRPr="007B3C37" w:rsidRDefault="00795D0A"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795D0A" w:rsidRPr="007B3C37" w14:paraId="370EE78F" w14:textId="77777777" w:rsidTr="00BB248C">
        <w:trPr>
          <w:gridAfter w:val="1"/>
          <w:wAfter w:w="35" w:type="dxa"/>
        </w:trPr>
        <w:tc>
          <w:tcPr>
            <w:tcW w:w="8894" w:type="dxa"/>
            <w:gridSpan w:val="2"/>
            <w:shd w:val="clear" w:color="auto" w:fill="FFFFFF" w:themeFill="background1"/>
          </w:tcPr>
          <w:p w14:paraId="344A180A" w14:textId="604DE62A" w:rsidR="00795D0A" w:rsidRPr="00E0250F" w:rsidRDefault="00795D0A" w:rsidP="00E627F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lastRenderedPageBreak/>
              <w:t>Γ.2.</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Απόφοιτος /η Δημοτικού Σχολείου</w:t>
            </w:r>
          </w:p>
        </w:tc>
        <w:tc>
          <w:tcPr>
            <w:tcW w:w="925" w:type="dxa"/>
            <w:shd w:val="clear" w:color="auto" w:fill="FFFFFF" w:themeFill="background1"/>
          </w:tcPr>
          <w:p w14:paraId="1988FAEC" w14:textId="77777777" w:rsidR="00795D0A" w:rsidRPr="007B3C37" w:rsidRDefault="00795D0A"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795D0A" w:rsidRPr="007B3C37" w14:paraId="17C6076B" w14:textId="77777777" w:rsidTr="00BB248C">
        <w:trPr>
          <w:gridAfter w:val="1"/>
          <w:wAfter w:w="35" w:type="dxa"/>
        </w:trPr>
        <w:tc>
          <w:tcPr>
            <w:tcW w:w="8894" w:type="dxa"/>
            <w:gridSpan w:val="2"/>
            <w:shd w:val="clear" w:color="auto" w:fill="FFFFFF" w:themeFill="background1"/>
          </w:tcPr>
          <w:p w14:paraId="51D618CA" w14:textId="2B691DA0" w:rsidR="00795D0A" w:rsidRPr="00E0250F" w:rsidRDefault="00795D0A" w:rsidP="00E627F3">
            <w:pPr>
              <w:tabs>
                <w:tab w:val="left" w:pos="6375"/>
              </w:tabs>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Γ.3</w:t>
            </w:r>
            <w:r w:rsidRPr="00E0250F">
              <w:rPr>
                <w:rFonts w:asciiTheme="minorHAnsi" w:hAnsiTheme="minorHAnsi" w:cstheme="minorHAnsi"/>
                <w:sz w:val="22"/>
                <w:szCs w:val="22"/>
              </w:rPr>
              <w:t>.</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Απόφοιτος /η Γυμνασίου </w:t>
            </w:r>
            <w:r w:rsidR="0074787C" w:rsidRPr="00E0250F">
              <w:rPr>
                <w:rFonts w:asciiTheme="minorHAnsi" w:hAnsiTheme="minorHAnsi" w:cstheme="minorHAnsi"/>
                <w:sz w:val="22"/>
                <w:szCs w:val="22"/>
              </w:rPr>
              <w:t xml:space="preserve">ή ΣΔΕ (Σχολεία Δεύτερης Ευκαιρίας) </w:t>
            </w:r>
          </w:p>
        </w:tc>
        <w:tc>
          <w:tcPr>
            <w:tcW w:w="925" w:type="dxa"/>
            <w:shd w:val="clear" w:color="auto" w:fill="FFFFFF" w:themeFill="background1"/>
          </w:tcPr>
          <w:p w14:paraId="1D81CDEF" w14:textId="77777777" w:rsidR="00795D0A" w:rsidRPr="007B3C37" w:rsidRDefault="00795D0A" w:rsidP="009A4A86">
            <w:pPr>
              <w:spacing w:before="120"/>
              <w:jc w:val="center"/>
              <w:rPr>
                <w:rFonts w:asciiTheme="minorHAnsi" w:hAnsiTheme="minorHAnsi" w:cstheme="minorHAnsi"/>
                <w:sz w:val="20"/>
                <w:szCs w:val="20"/>
              </w:rPr>
            </w:pPr>
            <w:r w:rsidRPr="005F57E6">
              <w:rPr>
                <w:rFonts w:asciiTheme="minorHAnsi" w:hAnsiTheme="minorHAnsi" w:cstheme="minorHAnsi"/>
                <w:sz w:val="20"/>
                <w:szCs w:val="20"/>
              </w:rPr>
              <w:fldChar w:fldCharType="begin">
                <w:ffData>
                  <w:name w:val="Επιλογή10"/>
                  <w:enabled/>
                  <w:calcOnExit w:val="0"/>
                  <w:checkBox>
                    <w:sizeAuto/>
                    <w:default w:val="0"/>
                  </w:checkBox>
                </w:ffData>
              </w:fldChar>
            </w:r>
            <w:r w:rsidRPr="005F57E6">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5F57E6">
              <w:rPr>
                <w:rFonts w:asciiTheme="minorHAnsi" w:hAnsiTheme="minorHAnsi" w:cstheme="minorHAnsi"/>
                <w:sz w:val="20"/>
                <w:szCs w:val="20"/>
              </w:rPr>
              <w:fldChar w:fldCharType="end"/>
            </w:r>
          </w:p>
        </w:tc>
      </w:tr>
      <w:tr w:rsidR="007A0EEF" w:rsidRPr="007B3C37" w14:paraId="7E18C9CC" w14:textId="77777777" w:rsidTr="00BB248C">
        <w:trPr>
          <w:gridAfter w:val="1"/>
          <w:wAfter w:w="35" w:type="dxa"/>
        </w:trPr>
        <w:tc>
          <w:tcPr>
            <w:tcW w:w="8894" w:type="dxa"/>
            <w:gridSpan w:val="2"/>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11F84770" w14:textId="7FD9F889" w:rsidR="007A0EEF" w:rsidRPr="00FD7593" w:rsidRDefault="007A0EEF" w:rsidP="009A4A86">
            <w:pPr>
              <w:spacing w:before="120"/>
              <w:jc w:val="both"/>
              <w:rPr>
                <w:rFonts w:asciiTheme="minorHAnsi" w:hAnsiTheme="minorHAnsi" w:cstheme="minorHAnsi"/>
                <w:sz w:val="22"/>
                <w:szCs w:val="22"/>
              </w:rPr>
            </w:pPr>
            <w:r w:rsidRPr="00FD7593">
              <w:rPr>
                <w:rFonts w:asciiTheme="minorHAnsi" w:hAnsiTheme="minorHAnsi" w:cstheme="minorHAnsi"/>
                <w:b/>
                <w:sz w:val="22"/>
                <w:szCs w:val="22"/>
              </w:rPr>
              <w:t>Γ.</w:t>
            </w:r>
            <w:r w:rsidR="009B3C60" w:rsidRPr="00FD7593">
              <w:rPr>
                <w:rFonts w:asciiTheme="minorHAnsi" w:hAnsiTheme="minorHAnsi" w:cstheme="minorHAnsi"/>
                <w:b/>
                <w:sz w:val="22"/>
                <w:szCs w:val="22"/>
              </w:rPr>
              <w:t>4</w:t>
            </w:r>
            <w:r w:rsidRPr="00FD7593">
              <w:rPr>
                <w:rFonts w:asciiTheme="minorHAnsi" w:hAnsiTheme="minorHAnsi" w:cstheme="minorHAnsi"/>
                <w:sz w:val="22"/>
                <w:szCs w:val="22"/>
              </w:rPr>
              <w:t xml:space="preserve">. </w:t>
            </w:r>
            <w:r w:rsidR="0074787C" w:rsidRPr="00FD7593">
              <w:rPr>
                <w:rFonts w:asciiTheme="minorHAnsi" w:hAnsiTheme="minorHAnsi" w:cstheme="minorHAnsi"/>
                <w:sz w:val="22"/>
                <w:szCs w:val="22"/>
              </w:rPr>
              <w:t xml:space="preserve">Απόφοιτος/η </w:t>
            </w:r>
          </w:p>
          <w:p w14:paraId="5971EF42" w14:textId="766ABDCC" w:rsidR="0074787C"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Σχολών Επαγγελματικής Κατάρτισης (Σ.Ε.Κ.)</w:t>
            </w:r>
          </w:p>
          <w:p w14:paraId="1FA08CFE" w14:textId="78002E0C"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Επαγγελματικών Σχολών Κατάρτισης (Ε.Σ.Κ.)</w:t>
            </w:r>
          </w:p>
          <w:p w14:paraId="505FBF9B" w14:textId="4BD3B7DB"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 xml:space="preserve">Επαγγελματικών Σχολών Μαθητείας (ΕΠΑ.Σ.) </w:t>
            </w:r>
            <w:r w:rsidR="003A4511" w:rsidRPr="00FD7593">
              <w:rPr>
                <w:rFonts w:asciiTheme="minorHAnsi" w:hAnsiTheme="minorHAnsi" w:cstheme="minorHAnsi"/>
                <w:sz w:val="22"/>
                <w:szCs w:val="22"/>
              </w:rPr>
              <w:t>της ΔΥΠΑ</w:t>
            </w:r>
          </w:p>
          <w:p w14:paraId="16399177" w14:textId="144123EE"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Ι.Ε.Κ. μετά από κατάρτιση μέχρι δύο εξαμήνων</w:t>
            </w:r>
          </w:p>
          <w:p w14:paraId="3CB64878" w14:textId="63EF260B" w:rsidR="00496EF0" w:rsidRPr="00FD7593" w:rsidRDefault="00496EF0" w:rsidP="00FD7593">
            <w:pPr>
              <w:pStyle w:val="ab"/>
              <w:numPr>
                <w:ilvl w:val="0"/>
                <w:numId w:val="2"/>
              </w:numPr>
              <w:spacing w:after="120"/>
              <w:ind w:left="714" w:hanging="357"/>
              <w:jc w:val="both"/>
              <w:rPr>
                <w:rFonts w:asciiTheme="minorHAnsi" w:hAnsiTheme="minorHAnsi" w:cstheme="minorHAnsi"/>
                <w:sz w:val="22"/>
                <w:szCs w:val="22"/>
              </w:rPr>
            </w:pPr>
            <w:r w:rsidRPr="00FD7593">
              <w:rPr>
                <w:rFonts w:asciiTheme="minorHAnsi" w:hAnsiTheme="minorHAnsi" w:cstheme="minorHAnsi"/>
                <w:sz w:val="22"/>
                <w:szCs w:val="22"/>
              </w:rPr>
              <w:t>Τεχνικών Επαγγελματικών Σχολών του Υπ. Παιδείας &amp; Θρησκευμάτων και εξομοιούμενων με αυτές σχολών άλλων Υπουργείων</w:t>
            </w:r>
          </w:p>
        </w:tc>
        <w:tc>
          <w:tcPr>
            <w:tcW w:w="925" w:type="dxa"/>
            <w:tcBorders>
              <w:top w:val="dashSmallGap" w:sz="4" w:space="0" w:color="7F7F7F"/>
              <w:bottom w:val="dashSmallGap" w:sz="4" w:space="0" w:color="7F7F7F"/>
              <w:right w:val="dashSmallGap" w:sz="4" w:space="0" w:color="7F7F7F"/>
            </w:tcBorders>
            <w:shd w:val="clear" w:color="auto" w:fill="FFFFFF" w:themeFill="background1"/>
            <w:vAlign w:val="center"/>
          </w:tcPr>
          <w:p w14:paraId="3806F604" w14:textId="61C368E1" w:rsidR="007A0EEF" w:rsidRPr="007B3C37" w:rsidRDefault="007A0EEF"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9B3C60" w:rsidRPr="007B3C37" w14:paraId="0A073350" w14:textId="77777777" w:rsidTr="00BB248C">
        <w:trPr>
          <w:gridAfter w:val="1"/>
          <w:wAfter w:w="35" w:type="dxa"/>
        </w:trPr>
        <w:tc>
          <w:tcPr>
            <w:tcW w:w="8894" w:type="dxa"/>
            <w:gridSpan w:val="2"/>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53A346E3" w14:textId="2D982AA9" w:rsidR="009B3C60" w:rsidRPr="0026550B" w:rsidRDefault="009B3C60" w:rsidP="009B3C60">
            <w:pPr>
              <w:spacing w:before="120"/>
              <w:jc w:val="both"/>
              <w:rPr>
                <w:rFonts w:asciiTheme="minorHAnsi" w:hAnsiTheme="minorHAnsi" w:cstheme="minorHAnsi"/>
              </w:rPr>
            </w:pPr>
            <w:r w:rsidRPr="0026550B">
              <w:rPr>
                <w:rFonts w:asciiTheme="minorHAnsi" w:hAnsiTheme="minorHAnsi" w:cstheme="minorHAnsi"/>
                <w:b/>
              </w:rPr>
              <w:t>Γ.5.</w:t>
            </w:r>
            <w:r w:rsidR="00A9154C">
              <w:rPr>
                <w:rFonts w:asciiTheme="minorHAnsi" w:hAnsiTheme="minorHAnsi" w:cstheme="minorHAnsi"/>
              </w:rPr>
              <w:t xml:space="preserve"> </w:t>
            </w:r>
            <w:r w:rsidR="00496EF0" w:rsidRPr="0026550B">
              <w:rPr>
                <w:rFonts w:asciiTheme="minorHAnsi" w:hAnsiTheme="minorHAnsi" w:cstheme="minorHAnsi"/>
              </w:rPr>
              <w:t>Απόφοιτος/η</w:t>
            </w:r>
            <w:r w:rsidR="005F57E6" w:rsidRPr="0026550B">
              <w:rPr>
                <w:rFonts w:asciiTheme="minorHAnsi" w:hAnsiTheme="minorHAnsi" w:cstheme="minorHAnsi"/>
              </w:rPr>
              <w:t>:</w:t>
            </w:r>
          </w:p>
          <w:p w14:paraId="1ADAEA00" w14:textId="3789BFE6" w:rsidR="00936470" w:rsidRPr="0026550B" w:rsidRDefault="00936470" w:rsidP="00936470">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Γενικού Λυκείου</w:t>
            </w:r>
          </w:p>
          <w:p w14:paraId="7FC63B72" w14:textId="1ACFB179" w:rsidR="00936470" w:rsidRPr="0026550B" w:rsidRDefault="00936470" w:rsidP="00936470">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Γ΄ Τάξης Επαγγελματικού Λυκείου (ΕΠΑ.Λ.) μετά από</w:t>
            </w:r>
            <w:r w:rsidR="00A9154C">
              <w:rPr>
                <w:rFonts w:asciiTheme="minorHAnsi" w:hAnsiTheme="minorHAnsi" w:cstheme="minorHAnsi"/>
              </w:rPr>
              <w:t xml:space="preserve"> </w:t>
            </w:r>
            <w:r w:rsidRPr="0026550B">
              <w:rPr>
                <w:rFonts w:asciiTheme="minorHAnsi" w:hAnsiTheme="minorHAnsi" w:cstheme="minorHAnsi"/>
              </w:rPr>
              <w:t>ενδοσχολικές εξετάσεις</w:t>
            </w:r>
          </w:p>
          <w:p w14:paraId="6C9E6D6B" w14:textId="77777777" w:rsidR="005F57E6" w:rsidRPr="0026550B" w:rsidRDefault="005F57E6" w:rsidP="005F57E6">
            <w:pPr>
              <w:ind w:left="720"/>
              <w:jc w:val="both"/>
              <w:rPr>
                <w:rFonts w:asciiTheme="minorHAnsi" w:hAnsiTheme="minorHAnsi" w:cstheme="minorHAnsi"/>
              </w:rPr>
            </w:pPr>
            <w:r w:rsidRPr="0026550B">
              <w:rPr>
                <w:rFonts w:asciiTheme="minorHAnsi" w:hAnsiTheme="minorHAnsi" w:cstheme="minorHAnsi"/>
              </w:rPr>
              <w:t>ή</w:t>
            </w:r>
            <w:r w:rsidR="00936470" w:rsidRPr="0026550B">
              <w:rPr>
                <w:rFonts w:asciiTheme="minorHAnsi" w:hAnsiTheme="minorHAnsi" w:cstheme="minorHAnsi"/>
              </w:rPr>
              <w:t xml:space="preserve"> </w:t>
            </w:r>
          </w:p>
          <w:p w14:paraId="1BC3DFB2" w14:textId="5447963D" w:rsidR="00936470" w:rsidRPr="0026550B" w:rsidRDefault="005F57E6" w:rsidP="00936470">
            <w:pPr>
              <w:ind w:left="357"/>
              <w:jc w:val="both"/>
              <w:rPr>
                <w:rFonts w:asciiTheme="minorHAnsi" w:hAnsiTheme="minorHAnsi" w:cstheme="minorHAnsi"/>
              </w:rPr>
            </w:pPr>
            <w:r w:rsidRPr="0026550B">
              <w:rPr>
                <w:rFonts w:asciiTheme="minorHAnsi" w:hAnsiTheme="minorHAnsi" w:cstheme="minorHAnsi"/>
              </w:rPr>
              <w:t>Κ</w:t>
            </w:r>
            <w:r w:rsidR="00936470" w:rsidRPr="0026550B">
              <w:rPr>
                <w:rFonts w:asciiTheme="minorHAnsi" w:hAnsiTheme="minorHAnsi" w:cstheme="minorHAnsi"/>
              </w:rPr>
              <w:t>άτοχος βεβαίωσης ολοκλήρωσης</w:t>
            </w:r>
            <w:r w:rsidRPr="0026550B">
              <w:rPr>
                <w:rFonts w:asciiTheme="minorHAnsi" w:hAnsiTheme="minorHAnsi" w:cstheme="minorHAnsi"/>
              </w:rPr>
              <w:t>:</w:t>
            </w:r>
          </w:p>
          <w:p w14:paraId="4C933665" w14:textId="5D3E53C1" w:rsidR="005F57E6" w:rsidRPr="0026550B" w:rsidRDefault="005F57E6"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μεταλυκειακού έτους μαθητείας των ΕΠΑ.Λ.</w:t>
            </w:r>
          </w:p>
          <w:p w14:paraId="28DCD1D0" w14:textId="67AC3BAD" w:rsidR="00496EF0" w:rsidRPr="0026550B" w:rsidRDefault="005F57E6" w:rsidP="00FD7593">
            <w:pPr>
              <w:pStyle w:val="ab"/>
              <w:numPr>
                <w:ilvl w:val="0"/>
                <w:numId w:val="2"/>
              </w:numPr>
              <w:spacing w:after="120"/>
              <w:ind w:left="714" w:hanging="357"/>
              <w:jc w:val="both"/>
              <w:rPr>
                <w:rFonts w:asciiTheme="minorHAnsi" w:hAnsiTheme="minorHAnsi" w:cstheme="minorHAnsi"/>
              </w:rPr>
            </w:pPr>
            <w:r w:rsidRPr="0026550B">
              <w:rPr>
                <w:rFonts w:asciiTheme="minorHAnsi" w:hAnsiTheme="minorHAnsi" w:cstheme="minorHAnsi"/>
              </w:rPr>
              <w:t>σπουδών μεταδευτεροβάθμιας μη - τριτοβάθμιας εκπαίδευσης (ΙΕΚ)</w:t>
            </w:r>
          </w:p>
        </w:tc>
        <w:tc>
          <w:tcPr>
            <w:tcW w:w="925" w:type="dxa"/>
            <w:tcBorders>
              <w:top w:val="dashSmallGap" w:sz="4" w:space="0" w:color="7F7F7F"/>
              <w:bottom w:val="dashSmallGap" w:sz="4" w:space="0" w:color="7F7F7F"/>
              <w:right w:val="dashSmallGap" w:sz="4" w:space="0" w:color="7F7F7F"/>
            </w:tcBorders>
            <w:shd w:val="clear" w:color="auto" w:fill="FFFFFF" w:themeFill="background1"/>
            <w:vAlign w:val="center"/>
          </w:tcPr>
          <w:p w14:paraId="3A69DB19" w14:textId="6BE1CE44" w:rsidR="009B3C60" w:rsidRPr="007B3C37" w:rsidRDefault="009B3C60" w:rsidP="009B3C60">
            <w:pPr>
              <w:spacing w:before="120"/>
              <w:jc w:val="center"/>
              <w:rPr>
                <w:rFonts w:asciiTheme="minorHAnsi" w:hAnsiTheme="minorHAnsi" w:cstheme="minorHAnsi"/>
                <w:sz w:val="20"/>
                <w:szCs w:val="20"/>
              </w:rPr>
            </w:pPr>
            <w:r w:rsidRPr="005F57E6">
              <w:rPr>
                <w:rFonts w:asciiTheme="minorHAnsi" w:hAnsiTheme="minorHAnsi" w:cstheme="minorHAnsi"/>
                <w:sz w:val="20"/>
                <w:szCs w:val="20"/>
              </w:rPr>
              <w:fldChar w:fldCharType="begin">
                <w:ffData>
                  <w:name w:val="Επιλογή10"/>
                  <w:enabled/>
                  <w:calcOnExit w:val="0"/>
                  <w:checkBox>
                    <w:sizeAuto/>
                    <w:default w:val="0"/>
                  </w:checkBox>
                </w:ffData>
              </w:fldChar>
            </w:r>
            <w:r w:rsidRPr="005F57E6">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5F57E6">
              <w:rPr>
                <w:rFonts w:asciiTheme="minorHAnsi" w:hAnsiTheme="minorHAnsi" w:cstheme="minorHAnsi"/>
                <w:sz w:val="20"/>
                <w:szCs w:val="20"/>
              </w:rPr>
              <w:fldChar w:fldCharType="end"/>
            </w:r>
          </w:p>
        </w:tc>
      </w:tr>
      <w:tr w:rsidR="005F57E6" w:rsidRPr="007B3C37" w14:paraId="7EEDAE5D" w14:textId="77777777" w:rsidTr="00BB248C">
        <w:trPr>
          <w:gridAfter w:val="1"/>
          <w:wAfter w:w="35" w:type="dxa"/>
        </w:trPr>
        <w:tc>
          <w:tcPr>
            <w:tcW w:w="8894" w:type="dxa"/>
            <w:gridSpan w:val="2"/>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13E0FF0E" w14:textId="7D42F03F" w:rsidR="005F57E6" w:rsidRPr="0026550B" w:rsidRDefault="005F57E6" w:rsidP="005F57E6">
            <w:pPr>
              <w:spacing w:before="120"/>
              <w:jc w:val="both"/>
              <w:rPr>
                <w:rFonts w:asciiTheme="minorHAnsi" w:hAnsiTheme="minorHAnsi" w:cstheme="minorHAnsi"/>
              </w:rPr>
            </w:pPr>
            <w:r w:rsidRPr="0026550B">
              <w:rPr>
                <w:rFonts w:asciiTheme="minorHAnsi" w:hAnsiTheme="minorHAnsi" w:cstheme="minorHAnsi"/>
                <w:b/>
              </w:rPr>
              <w:t>Γ.6</w:t>
            </w:r>
            <w:r w:rsidRPr="0026550B">
              <w:rPr>
                <w:rFonts w:asciiTheme="minorHAnsi" w:hAnsiTheme="minorHAnsi" w:cstheme="minorHAnsi"/>
              </w:rPr>
              <w:t>.</w:t>
            </w:r>
            <w:r w:rsidR="00A9154C">
              <w:rPr>
                <w:rFonts w:asciiTheme="minorHAnsi" w:hAnsiTheme="minorHAnsi" w:cstheme="minorHAnsi"/>
              </w:rPr>
              <w:t xml:space="preserve"> </w:t>
            </w:r>
            <w:r w:rsidR="00AC3C3C" w:rsidRPr="0026550B">
              <w:rPr>
                <w:rFonts w:asciiTheme="minorHAnsi" w:hAnsiTheme="minorHAnsi" w:cstheme="minorHAnsi"/>
              </w:rPr>
              <w:t>Κάτοχος</w:t>
            </w:r>
            <w:r w:rsidRPr="0026550B">
              <w:rPr>
                <w:rFonts w:asciiTheme="minorHAnsi" w:hAnsiTheme="minorHAnsi" w:cstheme="minorHAnsi"/>
              </w:rPr>
              <w:t>:</w:t>
            </w:r>
          </w:p>
          <w:p w14:paraId="39A5861E" w14:textId="2A33F4C7" w:rsidR="005F57E6"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πτυχίου επαγγελματικής ειδικότητας, εκπαίδευσης και κατάρτισης, που χορηγείται στους αποφοίτους της Τάξης Μαθητείας των ΕΠΑ.Λ., μετά από πιστοποίηση</w:t>
            </w:r>
            <w:r w:rsidR="005F57E6" w:rsidRPr="0026550B">
              <w:rPr>
                <w:rFonts w:asciiTheme="minorHAnsi" w:hAnsiTheme="minorHAnsi" w:cstheme="minorHAnsi"/>
              </w:rPr>
              <w:t>,</w:t>
            </w:r>
          </w:p>
          <w:p w14:paraId="2642498A" w14:textId="1963AE98" w:rsidR="00AC3C3C"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διπλώματος επαγγελματικής ειδικότητας, εκπαίδευσης και κατάρτισης, που χορηγείται στους αποφοίτους Ι.Ε.Κ. μετά από πιστοποίηση</w:t>
            </w:r>
          </w:p>
          <w:p w14:paraId="202DC9DF" w14:textId="1D59AE7B" w:rsidR="00AC3C3C"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διπλώματος/πτυχίου ανώτερ</w:t>
            </w:r>
            <w:r w:rsidR="005D110E" w:rsidRPr="0026550B">
              <w:rPr>
                <w:rFonts w:asciiTheme="minorHAnsi" w:hAnsiTheme="minorHAnsi" w:cstheme="minorHAnsi"/>
              </w:rPr>
              <w:t>ων</w:t>
            </w:r>
            <w:r w:rsidRPr="0026550B">
              <w:rPr>
                <w:rFonts w:asciiTheme="minorHAnsi" w:hAnsiTheme="minorHAnsi" w:cstheme="minorHAnsi"/>
              </w:rPr>
              <w:t xml:space="preserve"> </w:t>
            </w:r>
            <w:r w:rsidR="005D110E" w:rsidRPr="0026550B">
              <w:rPr>
                <w:rFonts w:asciiTheme="minorHAnsi" w:hAnsiTheme="minorHAnsi" w:cstheme="minorHAnsi"/>
              </w:rPr>
              <w:t>σχολών</w:t>
            </w:r>
            <w:r w:rsidRPr="0026550B">
              <w:rPr>
                <w:rFonts w:asciiTheme="minorHAnsi" w:hAnsiTheme="minorHAnsi" w:cstheme="minorHAnsi"/>
              </w:rPr>
              <w:t xml:space="preserve"> (τριτοβάθμιας ανώτερης και όχι ανώτατης εκπαίδευσης</w:t>
            </w:r>
            <w:r w:rsidR="00D826D2" w:rsidRPr="0026550B">
              <w:rPr>
                <w:rFonts w:asciiTheme="minorHAnsi" w:hAnsiTheme="minorHAnsi" w:cstheme="minorHAnsi"/>
              </w:rPr>
              <w:t>)</w:t>
            </w:r>
            <w:r w:rsidR="005D110E" w:rsidRPr="0026550B">
              <w:rPr>
                <w:rFonts w:asciiTheme="minorHAnsi" w:hAnsiTheme="minorHAnsi" w:cstheme="minorHAnsi"/>
              </w:rPr>
              <w:t xml:space="preserve"> </w:t>
            </w:r>
            <w:r w:rsidR="00D826D2" w:rsidRPr="0026550B">
              <w:rPr>
                <w:rFonts w:asciiTheme="minorHAnsi" w:hAnsiTheme="minorHAnsi" w:cstheme="minorHAnsi"/>
              </w:rPr>
              <w:t xml:space="preserve">που </w:t>
            </w:r>
            <w:r w:rsidR="005D110E" w:rsidRPr="0026550B">
              <w:rPr>
                <w:rFonts w:asciiTheme="minorHAnsi" w:hAnsiTheme="minorHAnsi" w:cstheme="minorHAnsi"/>
              </w:rPr>
              <w:t>εποπτεύονται</w:t>
            </w:r>
            <w:r w:rsidR="00D826D2" w:rsidRPr="0026550B">
              <w:rPr>
                <w:rFonts w:asciiTheme="minorHAnsi" w:hAnsiTheme="minorHAnsi" w:cstheme="minorHAnsi"/>
              </w:rPr>
              <w:t xml:space="preserve"> από</w:t>
            </w:r>
            <w:r w:rsidR="00A9154C">
              <w:rPr>
                <w:rFonts w:asciiTheme="minorHAnsi" w:hAnsiTheme="minorHAnsi" w:cstheme="minorHAnsi"/>
              </w:rPr>
              <w:t xml:space="preserve"> </w:t>
            </w:r>
            <w:r w:rsidR="00D826D2" w:rsidRPr="0026550B">
              <w:rPr>
                <w:rFonts w:asciiTheme="minorHAnsi" w:hAnsiTheme="minorHAnsi" w:cstheme="minorHAnsi"/>
              </w:rPr>
              <w:t>άλλα Υπουργεία (Πολιτισμού, Ναυτιλίας, Τουρισμού κλπ</w:t>
            </w:r>
            <w:r w:rsidR="005D110E" w:rsidRPr="0026550B">
              <w:rPr>
                <w:rFonts w:asciiTheme="minorHAnsi" w:hAnsiTheme="minorHAnsi" w:cstheme="minorHAnsi"/>
              </w:rPr>
              <w:t>.</w:t>
            </w:r>
            <w:r w:rsidR="00D826D2" w:rsidRPr="0026550B">
              <w:rPr>
                <w:rFonts w:asciiTheme="minorHAnsi" w:hAnsiTheme="minorHAnsi" w:cstheme="minorHAnsi"/>
              </w:rPr>
              <w:t>)</w:t>
            </w:r>
            <w:r w:rsidR="0035598D" w:rsidRPr="0026550B">
              <w:rPr>
                <w:rFonts w:asciiTheme="minorHAnsi" w:hAnsiTheme="minorHAnsi" w:cstheme="minorHAnsi"/>
              </w:rPr>
              <w:t xml:space="preserve"> </w:t>
            </w:r>
          </w:p>
          <w:p w14:paraId="058BF884" w14:textId="2BAF83F7" w:rsidR="005F57E6" w:rsidRPr="0026550B" w:rsidRDefault="004A6F84" w:rsidP="00FD7593">
            <w:pPr>
              <w:pStyle w:val="ab"/>
              <w:numPr>
                <w:ilvl w:val="0"/>
                <w:numId w:val="2"/>
              </w:numPr>
              <w:spacing w:after="120"/>
              <w:ind w:left="714" w:hanging="357"/>
              <w:jc w:val="both"/>
              <w:rPr>
                <w:rFonts w:asciiTheme="minorHAnsi" w:hAnsiTheme="minorHAnsi" w:cstheme="minorHAnsi"/>
              </w:rPr>
            </w:pPr>
            <w:r w:rsidRPr="0026550B">
              <w:rPr>
                <w:rFonts w:asciiTheme="minorHAnsi" w:hAnsiTheme="minorHAnsi" w:cstheme="minorHAnsi"/>
              </w:rPr>
              <w:t>διπλώματος/πτυχίου ιδιωτικού Κολλεγίου</w:t>
            </w:r>
          </w:p>
        </w:tc>
        <w:tc>
          <w:tcPr>
            <w:tcW w:w="925" w:type="dxa"/>
            <w:tcBorders>
              <w:top w:val="dashSmallGap" w:sz="4" w:space="0" w:color="7F7F7F"/>
              <w:bottom w:val="dashSmallGap" w:sz="4" w:space="0" w:color="7F7F7F"/>
              <w:right w:val="dashSmallGap" w:sz="4" w:space="0" w:color="7F7F7F"/>
            </w:tcBorders>
            <w:shd w:val="clear" w:color="auto" w:fill="FFFFFF" w:themeFill="background1"/>
            <w:vAlign w:val="center"/>
          </w:tcPr>
          <w:p w14:paraId="65C98484" w14:textId="7A0AA6ED" w:rsidR="005F57E6" w:rsidRPr="007B3C37" w:rsidRDefault="005F57E6" w:rsidP="005F57E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40E87EC0" w14:textId="77777777" w:rsidTr="00BB248C">
        <w:trPr>
          <w:gridAfter w:val="1"/>
          <w:wAfter w:w="35" w:type="dxa"/>
          <w:trHeight w:val="469"/>
        </w:trPr>
        <w:tc>
          <w:tcPr>
            <w:tcW w:w="8894" w:type="dxa"/>
            <w:gridSpan w:val="2"/>
            <w:shd w:val="clear" w:color="auto" w:fill="FFFFFF" w:themeFill="background1"/>
            <w:vAlign w:val="center"/>
          </w:tcPr>
          <w:p w14:paraId="2919F5FE" w14:textId="4E4E2039" w:rsidR="00F41D87" w:rsidRPr="0026550B" w:rsidRDefault="00F41D87" w:rsidP="00FD7593">
            <w:pPr>
              <w:spacing w:before="120" w:after="120"/>
              <w:rPr>
                <w:rFonts w:asciiTheme="minorHAnsi" w:hAnsiTheme="minorHAnsi" w:cstheme="minorHAnsi"/>
              </w:rPr>
            </w:pPr>
            <w:r w:rsidRPr="0026550B">
              <w:rPr>
                <w:rFonts w:asciiTheme="minorHAnsi" w:hAnsiTheme="minorHAnsi" w:cstheme="minorHAnsi"/>
                <w:b/>
              </w:rPr>
              <w:t>Γ.</w:t>
            </w:r>
            <w:r w:rsidR="00D826D2" w:rsidRPr="0026550B">
              <w:rPr>
                <w:rFonts w:asciiTheme="minorHAnsi" w:hAnsiTheme="minorHAnsi" w:cstheme="minorHAnsi"/>
                <w:b/>
              </w:rPr>
              <w:t>7</w:t>
            </w:r>
            <w:r w:rsidRPr="0026550B">
              <w:rPr>
                <w:rFonts w:asciiTheme="minorHAnsi" w:hAnsiTheme="minorHAnsi" w:cstheme="minorHAnsi"/>
              </w:rPr>
              <w:t>. Απόφοιτος/η ιδρυμάτων ανώτατης εκπαίδευσης (ΑΕΙ/ΤΕΙ)</w:t>
            </w:r>
          </w:p>
        </w:tc>
        <w:tc>
          <w:tcPr>
            <w:tcW w:w="925" w:type="dxa"/>
            <w:shd w:val="clear" w:color="auto" w:fill="FFFFFF" w:themeFill="background1"/>
            <w:vAlign w:val="center"/>
          </w:tcPr>
          <w:p w14:paraId="63FECC17"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460EA19C" w14:textId="77777777" w:rsidTr="00BB248C">
        <w:trPr>
          <w:gridAfter w:val="1"/>
          <w:wAfter w:w="35" w:type="dxa"/>
          <w:trHeight w:val="418"/>
        </w:trPr>
        <w:tc>
          <w:tcPr>
            <w:tcW w:w="8894" w:type="dxa"/>
            <w:gridSpan w:val="2"/>
            <w:shd w:val="clear" w:color="auto" w:fill="FFFFFF" w:themeFill="background1"/>
            <w:vAlign w:val="center"/>
          </w:tcPr>
          <w:p w14:paraId="325350E9" w14:textId="29961214" w:rsidR="00F41D87" w:rsidRPr="0026550B" w:rsidRDefault="00F41D87" w:rsidP="00FD7593">
            <w:pPr>
              <w:spacing w:before="120" w:after="120"/>
              <w:rPr>
                <w:rFonts w:asciiTheme="minorHAnsi" w:hAnsiTheme="minorHAnsi" w:cstheme="minorHAnsi"/>
              </w:rPr>
            </w:pPr>
            <w:r w:rsidRPr="0026550B">
              <w:rPr>
                <w:rFonts w:asciiTheme="minorHAnsi" w:hAnsiTheme="minorHAnsi" w:cstheme="minorHAnsi"/>
                <w:b/>
              </w:rPr>
              <w:t>Γ.</w:t>
            </w:r>
            <w:r w:rsidR="00D826D2" w:rsidRPr="0026550B">
              <w:rPr>
                <w:rFonts w:asciiTheme="minorHAnsi" w:hAnsiTheme="minorHAnsi" w:cstheme="minorHAnsi"/>
                <w:b/>
              </w:rPr>
              <w:t>8</w:t>
            </w:r>
            <w:r w:rsidRPr="0026550B">
              <w:rPr>
                <w:rFonts w:asciiTheme="minorHAnsi" w:hAnsiTheme="minorHAnsi" w:cstheme="minorHAnsi"/>
              </w:rPr>
              <w:t xml:space="preserve">. Απόφοιτος/η μεταπτυχιακού προγράμματος σπουδών </w:t>
            </w:r>
          </w:p>
        </w:tc>
        <w:tc>
          <w:tcPr>
            <w:tcW w:w="925" w:type="dxa"/>
            <w:shd w:val="clear" w:color="auto" w:fill="FFFFFF" w:themeFill="background1"/>
            <w:vAlign w:val="center"/>
          </w:tcPr>
          <w:p w14:paraId="4153C739"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088DC3A0" w14:textId="77777777" w:rsidTr="00BB248C">
        <w:trPr>
          <w:gridAfter w:val="1"/>
          <w:wAfter w:w="35" w:type="dxa"/>
          <w:trHeight w:val="566"/>
        </w:trPr>
        <w:tc>
          <w:tcPr>
            <w:tcW w:w="8894" w:type="dxa"/>
            <w:gridSpan w:val="2"/>
            <w:shd w:val="clear" w:color="auto" w:fill="FFFFFF" w:themeFill="background1"/>
            <w:vAlign w:val="center"/>
          </w:tcPr>
          <w:p w14:paraId="3A5AB796" w14:textId="4CCE237F" w:rsidR="00F41D87" w:rsidRPr="0026550B" w:rsidRDefault="00F41D87" w:rsidP="00FD7593">
            <w:pPr>
              <w:spacing w:before="120" w:after="120"/>
              <w:rPr>
                <w:rFonts w:asciiTheme="minorHAnsi" w:hAnsiTheme="minorHAnsi" w:cstheme="minorHAnsi"/>
                <w:lang w:val="en-US"/>
              </w:rPr>
            </w:pPr>
            <w:r w:rsidRPr="0026550B">
              <w:rPr>
                <w:rFonts w:asciiTheme="minorHAnsi" w:hAnsiTheme="minorHAnsi" w:cstheme="minorHAnsi"/>
                <w:b/>
              </w:rPr>
              <w:t>Γ</w:t>
            </w:r>
            <w:r w:rsidRPr="0026550B">
              <w:rPr>
                <w:rFonts w:asciiTheme="minorHAnsi" w:hAnsiTheme="minorHAnsi" w:cstheme="minorHAnsi"/>
                <w:b/>
                <w:lang w:val="en-US"/>
              </w:rPr>
              <w:t>.</w:t>
            </w:r>
            <w:r w:rsidR="00D826D2" w:rsidRPr="0026550B">
              <w:rPr>
                <w:rFonts w:asciiTheme="minorHAnsi" w:hAnsiTheme="minorHAnsi" w:cstheme="minorHAnsi"/>
                <w:b/>
              </w:rPr>
              <w:t>9</w:t>
            </w:r>
            <w:r w:rsidRPr="0026550B">
              <w:rPr>
                <w:rFonts w:asciiTheme="minorHAnsi" w:hAnsiTheme="minorHAnsi" w:cstheme="minorHAnsi"/>
                <w:lang w:val="en-US"/>
              </w:rPr>
              <w:t>.</w:t>
            </w:r>
            <w:r w:rsidRPr="0026550B">
              <w:rPr>
                <w:rFonts w:asciiTheme="minorHAnsi" w:hAnsiTheme="minorHAnsi" w:cstheme="minorHAnsi"/>
              </w:rPr>
              <w:t>Κάτοχος Διδακτορικού Διπλώματος</w:t>
            </w:r>
          </w:p>
        </w:tc>
        <w:tc>
          <w:tcPr>
            <w:tcW w:w="925" w:type="dxa"/>
            <w:shd w:val="clear" w:color="auto" w:fill="FFFFFF" w:themeFill="background1"/>
            <w:vAlign w:val="center"/>
          </w:tcPr>
          <w:p w14:paraId="4541CE22"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E627F3" w:rsidRPr="007B3C37" w14:paraId="5ADEFE5B" w14:textId="77777777" w:rsidTr="00BB248C">
        <w:tblPrEx>
          <w:tblBorders>
            <w:top w:val="none" w:sz="0" w:space="0" w:color="auto"/>
            <w:left w:val="none" w:sz="0" w:space="0" w:color="auto"/>
            <w:bottom w:val="none" w:sz="0" w:space="0" w:color="auto"/>
            <w:right w:val="none" w:sz="0" w:space="0" w:color="auto"/>
            <w:insideH w:val="none" w:sz="0" w:space="0" w:color="auto"/>
          </w:tblBorders>
          <w:tblLook w:val="01E0" w:firstRow="1" w:lastRow="1" w:firstColumn="1" w:lastColumn="1" w:noHBand="0" w:noVBand="0"/>
        </w:tblPrEx>
        <w:trPr>
          <w:trHeight w:val="1597"/>
        </w:trPr>
        <w:tc>
          <w:tcPr>
            <w:tcW w:w="8758" w:type="dxa"/>
            <w:shd w:val="clear" w:color="auto" w:fill="auto"/>
            <w:vAlign w:val="center"/>
          </w:tcPr>
          <w:p w14:paraId="20D18C1F" w14:textId="77777777" w:rsidR="00E627F3" w:rsidRDefault="00E627F3" w:rsidP="001012FA">
            <w:pPr>
              <w:suppressAutoHyphens w:val="0"/>
              <w:spacing w:after="160" w:line="259" w:lineRule="auto"/>
              <w:rPr>
                <w:rFonts w:asciiTheme="minorHAnsi" w:hAnsiTheme="minorHAnsi" w:cstheme="minorHAnsi"/>
                <w:b/>
                <w:sz w:val="22"/>
                <w:szCs w:val="22"/>
              </w:rPr>
            </w:pPr>
          </w:p>
          <w:p w14:paraId="6BB8A0E5" w14:textId="77777777" w:rsidR="001012FA" w:rsidRDefault="001012FA" w:rsidP="001012FA">
            <w:pPr>
              <w:jc w:val="right"/>
              <w:rPr>
                <w:rFonts w:asciiTheme="minorHAnsi" w:hAnsiTheme="minorHAnsi" w:cstheme="minorHAnsi"/>
                <w:b/>
                <w:sz w:val="22"/>
                <w:szCs w:val="22"/>
              </w:rPr>
            </w:pPr>
          </w:p>
          <w:p w14:paraId="21F94885" w14:textId="410EB167" w:rsidR="001012FA" w:rsidRPr="00E0250F" w:rsidRDefault="001012FA" w:rsidP="001012FA">
            <w:pPr>
              <w:jc w:val="right"/>
              <w:rPr>
                <w:rFonts w:asciiTheme="minorHAnsi" w:hAnsiTheme="minorHAnsi" w:cstheme="minorHAnsi"/>
                <w:b/>
                <w:sz w:val="22"/>
                <w:szCs w:val="22"/>
              </w:rPr>
            </w:pPr>
            <w:r w:rsidRPr="00E0250F">
              <w:rPr>
                <w:rFonts w:asciiTheme="minorHAnsi" w:hAnsiTheme="minorHAnsi" w:cstheme="minorHAnsi"/>
                <w:b/>
                <w:sz w:val="22"/>
                <w:szCs w:val="22"/>
              </w:rPr>
              <w:t>Ημερομηνία Συμπλήρωσης Ερωτηματολογίου</w:t>
            </w:r>
          </w:p>
          <w:p w14:paraId="18D53888" w14:textId="25016149" w:rsidR="001012FA" w:rsidRPr="00E627F3" w:rsidRDefault="001012FA" w:rsidP="001012FA">
            <w:pPr>
              <w:jc w:val="right"/>
              <w:rPr>
                <w:rFonts w:asciiTheme="minorHAnsi" w:hAnsiTheme="minorHAnsi" w:cstheme="minorHAnsi"/>
                <w:b/>
                <w:sz w:val="22"/>
                <w:szCs w:val="22"/>
              </w:rPr>
            </w:pPr>
            <w:r w:rsidRPr="00E0250F">
              <w:rPr>
                <w:rFonts w:asciiTheme="minorHAnsi" w:hAnsiTheme="minorHAnsi" w:cstheme="minorHAnsi"/>
                <w:b/>
                <w:sz w:val="22"/>
                <w:szCs w:val="22"/>
              </w:rPr>
              <w:t xml:space="preserve"> από τον συμμετέχοντα/την συμμετέχουσα</w:t>
            </w:r>
          </w:p>
        </w:tc>
        <w:tc>
          <w:tcPr>
            <w:tcW w:w="1096" w:type="dxa"/>
            <w:gridSpan w:val="3"/>
            <w:shd w:val="clear" w:color="auto" w:fill="auto"/>
            <w:vAlign w:val="center"/>
          </w:tcPr>
          <w:p w14:paraId="278600F2" w14:textId="12A6861F" w:rsidR="00E627F3" w:rsidRPr="00E627F3" w:rsidRDefault="00E627F3" w:rsidP="00E627F3">
            <w:pPr>
              <w:spacing w:before="60" w:after="60"/>
              <w:jc w:val="center"/>
              <w:rPr>
                <w:rFonts w:asciiTheme="minorHAnsi" w:hAnsiTheme="minorHAnsi" w:cstheme="minorHAnsi"/>
                <w:i/>
                <w:sz w:val="22"/>
                <w:szCs w:val="22"/>
              </w:rPr>
            </w:pPr>
          </w:p>
        </w:tc>
      </w:tr>
    </w:tbl>
    <w:p w14:paraId="23B60929" w14:textId="198A234B" w:rsidR="009E3707" w:rsidRDefault="009E3707" w:rsidP="00BB248C">
      <w:pPr>
        <w:rPr>
          <w:rFonts w:asciiTheme="minorHAnsi" w:hAnsiTheme="minorHAnsi" w:cstheme="minorHAnsi"/>
          <w:sz w:val="20"/>
          <w:szCs w:val="20"/>
        </w:rPr>
      </w:pPr>
    </w:p>
    <w:sectPr w:rsidR="009E3707" w:rsidSect="00FF1B6E">
      <w:headerReference w:type="default" r:id="rId11"/>
      <w:footerReference w:type="even" r:id="rId12"/>
      <w:footerReference w:type="default" r:id="rId13"/>
      <w:pgSz w:w="11906" w:h="16838"/>
      <w:pgMar w:top="1021" w:right="1134" w:bottom="1021" w:left="1134" w:header="709"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7351D" w14:textId="77777777" w:rsidR="00FF1B6E" w:rsidRDefault="00FF1B6E" w:rsidP="00795D0A">
      <w:r>
        <w:separator/>
      </w:r>
    </w:p>
  </w:endnote>
  <w:endnote w:type="continuationSeparator" w:id="0">
    <w:p w14:paraId="44544627" w14:textId="77777777" w:rsidR="00FF1B6E" w:rsidRDefault="00FF1B6E" w:rsidP="00795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A1"/>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26FC0" w14:textId="77777777" w:rsidR="00000000" w:rsidRDefault="009753DD" w:rsidP="0058155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66D5D477" w14:textId="77777777" w:rsidR="00000000" w:rsidRDefault="00000000" w:rsidP="0058155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FAAE7" w14:textId="591DAE5E" w:rsidR="00000000" w:rsidRDefault="00E9191B" w:rsidP="00E9191B">
    <w:pPr>
      <w:pStyle w:val="a3"/>
      <w:ind w:right="360"/>
      <w:jc w:val="center"/>
    </w:pPr>
    <w:r>
      <w:rPr>
        <w:noProof/>
        <w:lang w:eastAsia="el-GR"/>
      </w:rPr>
      <w:drawing>
        <wp:inline distT="0" distB="0" distL="0" distR="0" wp14:anchorId="05F5560E" wp14:editId="55A2943C">
          <wp:extent cx="4611370" cy="695325"/>
          <wp:effectExtent l="0" t="0" r="0" b="9525"/>
          <wp:docPr id="1" name="Εικόνα 1" descr="Σή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ή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1370" cy="6953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7CF20" w14:textId="77777777" w:rsidR="00FF1B6E" w:rsidRDefault="00FF1B6E" w:rsidP="00795D0A">
      <w:r>
        <w:separator/>
      </w:r>
    </w:p>
  </w:footnote>
  <w:footnote w:type="continuationSeparator" w:id="0">
    <w:p w14:paraId="104F178D" w14:textId="77777777" w:rsidR="00FF1B6E" w:rsidRDefault="00FF1B6E" w:rsidP="00795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ED60A" w14:textId="77777777" w:rsidR="00724E85" w:rsidRDefault="009753DD" w:rsidP="00CD5E22">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sidRPr="00FE02C1">
      <w:rPr>
        <w:rFonts w:ascii="Verdana" w:hAnsi="Verdana"/>
        <w:b/>
        <w:bCs/>
        <w:sz w:val="18"/>
        <w:szCs w:val="18"/>
      </w:rPr>
      <w:t>ΠΛΗΡΟΦΟΡΙΑΚΑ ΣΤΟΙΧΕΙΑ ΩΦΕΛΟΥΜΕΝΩΝ Τ</w:t>
    </w:r>
    <w:r w:rsidR="00F62B35">
      <w:rPr>
        <w:rFonts w:ascii="Verdana" w:hAnsi="Verdana"/>
        <w:b/>
        <w:bCs/>
        <w:sz w:val="18"/>
        <w:szCs w:val="18"/>
      </w:rPr>
      <w:t xml:space="preserve">ΟΥ ΠΡΟΓΡΑΜΜΑΤΟΣ </w:t>
    </w:r>
  </w:p>
  <w:p w14:paraId="6D2EE7C9" w14:textId="5C57784A" w:rsidR="00724E85" w:rsidRDefault="00724E85" w:rsidP="00CD5E22">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Pr>
        <w:rFonts w:ascii="Verdana" w:hAnsi="Verdana"/>
        <w:b/>
        <w:bCs/>
        <w:sz w:val="18"/>
        <w:szCs w:val="18"/>
      </w:rPr>
      <w:t>«</w:t>
    </w:r>
    <w:r w:rsidR="00FC1622">
      <w:rPr>
        <w:rFonts w:ascii="Verdana" w:hAnsi="Verdana"/>
        <w:b/>
        <w:bCs/>
        <w:sz w:val="18"/>
        <w:szCs w:val="18"/>
        <w:lang w:val="en-US"/>
      </w:rPr>
      <w:t>…………………………………………..</w:t>
    </w:r>
    <w:r>
      <w:rPr>
        <w:rFonts w:ascii="Verdana" w:hAnsi="Verdana"/>
        <w:b/>
        <w:bCs/>
        <w:sz w:val="18"/>
        <w:szCs w:val="18"/>
      </w:rPr>
      <w:t>»</w:t>
    </w:r>
  </w:p>
  <w:p w14:paraId="3A37EA5A" w14:textId="3B7EEC53" w:rsidR="00871420" w:rsidRPr="005A7ACE" w:rsidRDefault="00F62B35" w:rsidP="00CD5E22">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Pr>
        <w:rFonts w:ascii="Arial" w:hAnsi="Arial" w:cs="Arial"/>
        <w:b/>
        <w:sz w:val="20"/>
        <w:szCs w:val="20"/>
        <w:lang w:eastAsia="el-GR"/>
      </w:rPr>
      <w:t xml:space="preserve"> </w:t>
    </w:r>
    <w:r w:rsidR="00E02491">
      <w:rPr>
        <w:rFonts w:ascii="Arial" w:hAnsi="Arial" w:cs="Arial"/>
        <w:b/>
        <w:sz w:val="20"/>
        <w:szCs w:val="20"/>
        <w:lang w:eastAsia="el-GR"/>
      </w:rPr>
      <w:t>ΕΡΩΤΗΜΑΤΟΛΟΓΙΟ</w:t>
    </w:r>
    <w:r>
      <w:rPr>
        <w:rFonts w:ascii="Arial" w:hAnsi="Arial" w:cs="Arial"/>
        <w:b/>
        <w:sz w:val="20"/>
        <w:szCs w:val="20"/>
        <w:lang w:eastAsia="el-GR"/>
      </w:rPr>
      <w:t xml:space="preserve"> ΕΙΣΟΔΟΥ ΣΥΜΜΕΤΕΧΟΝΤΩΝ</w:t>
    </w:r>
    <w:r w:rsidR="009753DD">
      <w:rPr>
        <w:rFonts w:ascii="Arial" w:hAnsi="Arial" w:cs="Arial"/>
        <w:b/>
        <w:sz w:val="20"/>
        <w:szCs w:val="20"/>
        <w:lang w:eastAsia="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A2762B"/>
    <w:multiLevelType w:val="hybridMultilevel"/>
    <w:tmpl w:val="941435C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78731682"/>
    <w:multiLevelType w:val="multilevel"/>
    <w:tmpl w:val="64B4B61A"/>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37123075">
    <w:abstractNumId w:val="1"/>
  </w:num>
  <w:num w:numId="2" w16cid:durableId="1687319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5D0A"/>
    <w:rsid w:val="00024528"/>
    <w:rsid w:val="000477F0"/>
    <w:rsid w:val="0008032F"/>
    <w:rsid w:val="0009057F"/>
    <w:rsid w:val="000955ED"/>
    <w:rsid w:val="00096481"/>
    <w:rsid w:val="000A3CB6"/>
    <w:rsid w:val="000A5DB3"/>
    <w:rsid w:val="000F097B"/>
    <w:rsid w:val="000F160D"/>
    <w:rsid w:val="000F3B41"/>
    <w:rsid w:val="001012FA"/>
    <w:rsid w:val="0011045A"/>
    <w:rsid w:val="001277FD"/>
    <w:rsid w:val="00145296"/>
    <w:rsid w:val="00155578"/>
    <w:rsid w:val="001629A1"/>
    <w:rsid w:val="001741BC"/>
    <w:rsid w:val="00193127"/>
    <w:rsid w:val="00193463"/>
    <w:rsid w:val="001A71CC"/>
    <w:rsid w:val="001B4240"/>
    <w:rsid w:val="001E1811"/>
    <w:rsid w:val="00230AA3"/>
    <w:rsid w:val="00241086"/>
    <w:rsid w:val="0026550B"/>
    <w:rsid w:val="002711B4"/>
    <w:rsid w:val="00274CAD"/>
    <w:rsid w:val="00276470"/>
    <w:rsid w:val="00285166"/>
    <w:rsid w:val="002C05B9"/>
    <w:rsid w:val="002C638A"/>
    <w:rsid w:val="002D22A3"/>
    <w:rsid w:val="002E2415"/>
    <w:rsid w:val="002F11CB"/>
    <w:rsid w:val="00314205"/>
    <w:rsid w:val="00315109"/>
    <w:rsid w:val="0035554C"/>
    <w:rsid w:val="0035598D"/>
    <w:rsid w:val="003A4511"/>
    <w:rsid w:val="00403C82"/>
    <w:rsid w:val="00404A03"/>
    <w:rsid w:val="00405C5A"/>
    <w:rsid w:val="004136F0"/>
    <w:rsid w:val="00425D28"/>
    <w:rsid w:val="004260DB"/>
    <w:rsid w:val="00432C0C"/>
    <w:rsid w:val="00450A52"/>
    <w:rsid w:val="004541F3"/>
    <w:rsid w:val="00486B9E"/>
    <w:rsid w:val="0049253F"/>
    <w:rsid w:val="00496EF0"/>
    <w:rsid w:val="004A6EBA"/>
    <w:rsid w:val="004A6F84"/>
    <w:rsid w:val="004B2CC1"/>
    <w:rsid w:val="004B3876"/>
    <w:rsid w:val="004B58FC"/>
    <w:rsid w:val="004D1F02"/>
    <w:rsid w:val="004D71E5"/>
    <w:rsid w:val="004E2E1C"/>
    <w:rsid w:val="004F1688"/>
    <w:rsid w:val="005001B6"/>
    <w:rsid w:val="00520724"/>
    <w:rsid w:val="00521874"/>
    <w:rsid w:val="00522149"/>
    <w:rsid w:val="005230DD"/>
    <w:rsid w:val="00561307"/>
    <w:rsid w:val="005A5DF9"/>
    <w:rsid w:val="005D110E"/>
    <w:rsid w:val="005D47DC"/>
    <w:rsid w:val="005D6474"/>
    <w:rsid w:val="005F57E6"/>
    <w:rsid w:val="00604096"/>
    <w:rsid w:val="006215AF"/>
    <w:rsid w:val="00666498"/>
    <w:rsid w:val="0070779A"/>
    <w:rsid w:val="00724E85"/>
    <w:rsid w:val="00732367"/>
    <w:rsid w:val="0073548D"/>
    <w:rsid w:val="0074787C"/>
    <w:rsid w:val="0077029A"/>
    <w:rsid w:val="00781802"/>
    <w:rsid w:val="00782330"/>
    <w:rsid w:val="0079351B"/>
    <w:rsid w:val="00795D0A"/>
    <w:rsid w:val="007A0EEF"/>
    <w:rsid w:val="007A1383"/>
    <w:rsid w:val="007B3C37"/>
    <w:rsid w:val="007D144F"/>
    <w:rsid w:val="007F06D6"/>
    <w:rsid w:val="007F1CF2"/>
    <w:rsid w:val="007F2F86"/>
    <w:rsid w:val="00800E77"/>
    <w:rsid w:val="0080415A"/>
    <w:rsid w:val="008405B7"/>
    <w:rsid w:val="00871420"/>
    <w:rsid w:val="00873C66"/>
    <w:rsid w:val="008829B6"/>
    <w:rsid w:val="00894553"/>
    <w:rsid w:val="00896910"/>
    <w:rsid w:val="008B475C"/>
    <w:rsid w:val="008C76B1"/>
    <w:rsid w:val="008E46C3"/>
    <w:rsid w:val="00901990"/>
    <w:rsid w:val="00907604"/>
    <w:rsid w:val="009158F4"/>
    <w:rsid w:val="00916D14"/>
    <w:rsid w:val="00936470"/>
    <w:rsid w:val="00946BF9"/>
    <w:rsid w:val="009526BF"/>
    <w:rsid w:val="009753DD"/>
    <w:rsid w:val="00982730"/>
    <w:rsid w:val="00994CEF"/>
    <w:rsid w:val="009B3C60"/>
    <w:rsid w:val="009B5D74"/>
    <w:rsid w:val="009E3707"/>
    <w:rsid w:val="00A119AC"/>
    <w:rsid w:val="00A13EBE"/>
    <w:rsid w:val="00A20A33"/>
    <w:rsid w:val="00A723C3"/>
    <w:rsid w:val="00A9154C"/>
    <w:rsid w:val="00A955CB"/>
    <w:rsid w:val="00AA6831"/>
    <w:rsid w:val="00AC3C3C"/>
    <w:rsid w:val="00AC54D9"/>
    <w:rsid w:val="00AD1F5B"/>
    <w:rsid w:val="00AD2E58"/>
    <w:rsid w:val="00B3335D"/>
    <w:rsid w:val="00B55DE9"/>
    <w:rsid w:val="00B6053F"/>
    <w:rsid w:val="00B6090C"/>
    <w:rsid w:val="00B66944"/>
    <w:rsid w:val="00B7601D"/>
    <w:rsid w:val="00B8422F"/>
    <w:rsid w:val="00B84FDF"/>
    <w:rsid w:val="00B905EA"/>
    <w:rsid w:val="00B95A96"/>
    <w:rsid w:val="00BB0137"/>
    <w:rsid w:val="00BB248C"/>
    <w:rsid w:val="00BC5E41"/>
    <w:rsid w:val="00BE4486"/>
    <w:rsid w:val="00C10834"/>
    <w:rsid w:val="00C26A4F"/>
    <w:rsid w:val="00C336D5"/>
    <w:rsid w:val="00C537E6"/>
    <w:rsid w:val="00C77B33"/>
    <w:rsid w:val="00CE7C27"/>
    <w:rsid w:val="00CF7B94"/>
    <w:rsid w:val="00D07D73"/>
    <w:rsid w:val="00D256AB"/>
    <w:rsid w:val="00D663B0"/>
    <w:rsid w:val="00D71540"/>
    <w:rsid w:val="00D826D2"/>
    <w:rsid w:val="00DA4288"/>
    <w:rsid w:val="00DE4FC4"/>
    <w:rsid w:val="00E02491"/>
    <w:rsid w:val="00E0250F"/>
    <w:rsid w:val="00E314F8"/>
    <w:rsid w:val="00E35400"/>
    <w:rsid w:val="00E41825"/>
    <w:rsid w:val="00E458AC"/>
    <w:rsid w:val="00E51E91"/>
    <w:rsid w:val="00E627F3"/>
    <w:rsid w:val="00E74B55"/>
    <w:rsid w:val="00E76CB4"/>
    <w:rsid w:val="00E9191B"/>
    <w:rsid w:val="00EA026D"/>
    <w:rsid w:val="00ED5609"/>
    <w:rsid w:val="00EE6C22"/>
    <w:rsid w:val="00EF7522"/>
    <w:rsid w:val="00F02B3C"/>
    <w:rsid w:val="00F128CC"/>
    <w:rsid w:val="00F2502F"/>
    <w:rsid w:val="00F33409"/>
    <w:rsid w:val="00F35194"/>
    <w:rsid w:val="00F41D87"/>
    <w:rsid w:val="00F508FB"/>
    <w:rsid w:val="00F6134E"/>
    <w:rsid w:val="00F62B35"/>
    <w:rsid w:val="00F90A1D"/>
    <w:rsid w:val="00FA521A"/>
    <w:rsid w:val="00FB4032"/>
    <w:rsid w:val="00FC14A6"/>
    <w:rsid w:val="00FC1622"/>
    <w:rsid w:val="00FC3C22"/>
    <w:rsid w:val="00FD15A5"/>
    <w:rsid w:val="00FD1E13"/>
    <w:rsid w:val="00FD7593"/>
    <w:rsid w:val="00FF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F9651B"/>
  <w15:docId w15:val="{6393A3E1-14C5-4205-A939-411F12B6D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D0A"/>
    <w:pPr>
      <w:suppressAutoHyphens/>
      <w:spacing w:after="0" w:line="240" w:lineRule="auto"/>
    </w:pPr>
    <w:rPr>
      <w:rFonts w:ascii="Times New Roman" w:eastAsia="Times New Roman" w:hAnsi="Times New Roman" w:cs="Times New Roman"/>
      <w:sz w:val="24"/>
      <w:szCs w:val="24"/>
      <w:lang w:val="el-GR"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795D0A"/>
    <w:pPr>
      <w:tabs>
        <w:tab w:val="center" w:pos="4153"/>
        <w:tab w:val="right" w:pos="8306"/>
      </w:tabs>
    </w:pPr>
  </w:style>
  <w:style w:type="character" w:customStyle="1" w:styleId="Char">
    <w:name w:val="Υποσέλιδο Char"/>
    <w:basedOn w:val="a0"/>
    <w:link w:val="a3"/>
    <w:rsid w:val="00795D0A"/>
    <w:rPr>
      <w:rFonts w:ascii="Times New Roman" w:eastAsia="Times New Roman" w:hAnsi="Times New Roman" w:cs="Times New Roman"/>
      <w:sz w:val="24"/>
      <w:szCs w:val="24"/>
      <w:lang w:val="el-GR" w:eastAsia="ar-SA"/>
    </w:rPr>
  </w:style>
  <w:style w:type="character" w:styleId="a4">
    <w:name w:val="page number"/>
    <w:basedOn w:val="a0"/>
    <w:rsid w:val="00795D0A"/>
  </w:style>
  <w:style w:type="paragraph" w:customStyle="1" w:styleId="Default">
    <w:name w:val="Default"/>
    <w:rsid w:val="00795D0A"/>
    <w:pPr>
      <w:autoSpaceDE w:val="0"/>
      <w:autoSpaceDN w:val="0"/>
      <w:adjustRightInd w:val="0"/>
      <w:spacing w:after="0" w:line="240" w:lineRule="auto"/>
    </w:pPr>
    <w:rPr>
      <w:rFonts w:ascii="Calibri" w:eastAsia="Times New Roman" w:hAnsi="Calibri" w:cs="Calibri"/>
      <w:color w:val="000000"/>
      <w:sz w:val="24"/>
      <w:szCs w:val="24"/>
      <w:lang w:val="el-GR" w:eastAsia="el-GR"/>
    </w:rPr>
  </w:style>
  <w:style w:type="paragraph" w:styleId="a5">
    <w:name w:val="header"/>
    <w:basedOn w:val="a"/>
    <w:link w:val="Char0"/>
    <w:uiPriority w:val="99"/>
    <w:unhideWhenUsed/>
    <w:rsid w:val="00795D0A"/>
    <w:pPr>
      <w:tabs>
        <w:tab w:val="center" w:pos="4153"/>
        <w:tab w:val="right" w:pos="8306"/>
      </w:tabs>
    </w:pPr>
  </w:style>
  <w:style w:type="character" w:customStyle="1" w:styleId="Char0">
    <w:name w:val="Κεφαλίδα Char"/>
    <w:basedOn w:val="a0"/>
    <w:link w:val="a5"/>
    <w:uiPriority w:val="99"/>
    <w:rsid w:val="00795D0A"/>
    <w:rPr>
      <w:rFonts w:ascii="Times New Roman" w:eastAsia="Times New Roman" w:hAnsi="Times New Roman" w:cs="Times New Roman"/>
      <w:sz w:val="24"/>
      <w:szCs w:val="24"/>
      <w:lang w:val="el-GR" w:eastAsia="ar-SA"/>
    </w:rPr>
  </w:style>
  <w:style w:type="character" w:styleId="a6">
    <w:name w:val="annotation reference"/>
    <w:basedOn w:val="a0"/>
    <w:uiPriority w:val="99"/>
    <w:semiHidden/>
    <w:unhideWhenUsed/>
    <w:rsid w:val="009B3C60"/>
    <w:rPr>
      <w:sz w:val="16"/>
      <w:szCs w:val="16"/>
    </w:rPr>
  </w:style>
  <w:style w:type="paragraph" w:styleId="a7">
    <w:name w:val="annotation text"/>
    <w:basedOn w:val="a"/>
    <w:link w:val="Char1"/>
    <w:uiPriority w:val="99"/>
    <w:unhideWhenUsed/>
    <w:rsid w:val="009B3C60"/>
    <w:rPr>
      <w:sz w:val="20"/>
      <w:szCs w:val="20"/>
    </w:rPr>
  </w:style>
  <w:style w:type="character" w:customStyle="1" w:styleId="Char1">
    <w:name w:val="Κείμενο σχολίου Char"/>
    <w:basedOn w:val="a0"/>
    <w:link w:val="a7"/>
    <w:uiPriority w:val="99"/>
    <w:rsid w:val="009B3C60"/>
    <w:rPr>
      <w:rFonts w:ascii="Times New Roman" w:eastAsia="Times New Roman" w:hAnsi="Times New Roman" w:cs="Times New Roman"/>
      <w:sz w:val="20"/>
      <w:szCs w:val="20"/>
      <w:lang w:val="el-GR" w:eastAsia="ar-SA"/>
    </w:rPr>
  </w:style>
  <w:style w:type="paragraph" w:styleId="a8">
    <w:name w:val="annotation subject"/>
    <w:basedOn w:val="a7"/>
    <w:next w:val="a7"/>
    <w:link w:val="Char2"/>
    <w:uiPriority w:val="99"/>
    <w:semiHidden/>
    <w:unhideWhenUsed/>
    <w:rsid w:val="009B3C60"/>
    <w:rPr>
      <w:b/>
      <w:bCs/>
    </w:rPr>
  </w:style>
  <w:style w:type="character" w:customStyle="1" w:styleId="Char2">
    <w:name w:val="Θέμα σχολίου Char"/>
    <w:basedOn w:val="Char1"/>
    <w:link w:val="a8"/>
    <w:uiPriority w:val="99"/>
    <w:semiHidden/>
    <w:rsid w:val="009B3C60"/>
    <w:rPr>
      <w:rFonts w:ascii="Times New Roman" w:eastAsia="Times New Roman" w:hAnsi="Times New Roman" w:cs="Times New Roman"/>
      <w:b/>
      <w:bCs/>
      <w:sz w:val="20"/>
      <w:szCs w:val="20"/>
      <w:lang w:val="el-GR" w:eastAsia="ar-SA"/>
    </w:rPr>
  </w:style>
  <w:style w:type="paragraph" w:styleId="a9">
    <w:name w:val="Balloon Text"/>
    <w:basedOn w:val="a"/>
    <w:link w:val="Char3"/>
    <w:uiPriority w:val="99"/>
    <w:semiHidden/>
    <w:unhideWhenUsed/>
    <w:rsid w:val="00F62B35"/>
    <w:rPr>
      <w:rFonts w:ascii="Segoe UI" w:hAnsi="Segoe UI" w:cs="Segoe UI"/>
      <w:sz w:val="18"/>
      <w:szCs w:val="18"/>
    </w:rPr>
  </w:style>
  <w:style w:type="character" w:customStyle="1" w:styleId="Char3">
    <w:name w:val="Κείμενο πλαισίου Char"/>
    <w:basedOn w:val="a0"/>
    <w:link w:val="a9"/>
    <w:uiPriority w:val="99"/>
    <w:semiHidden/>
    <w:rsid w:val="00F62B35"/>
    <w:rPr>
      <w:rFonts w:ascii="Segoe UI" w:eastAsia="Times New Roman" w:hAnsi="Segoe UI" w:cs="Segoe UI"/>
      <w:sz w:val="18"/>
      <w:szCs w:val="18"/>
      <w:lang w:val="el-GR" w:eastAsia="ar-SA"/>
    </w:rPr>
  </w:style>
  <w:style w:type="paragraph" w:styleId="aa">
    <w:name w:val="Revision"/>
    <w:hidden/>
    <w:uiPriority w:val="99"/>
    <w:semiHidden/>
    <w:rsid w:val="0073548D"/>
    <w:pPr>
      <w:spacing w:after="0" w:line="240" w:lineRule="auto"/>
    </w:pPr>
    <w:rPr>
      <w:rFonts w:ascii="Times New Roman" w:eastAsia="Times New Roman" w:hAnsi="Times New Roman" w:cs="Times New Roman"/>
      <w:sz w:val="24"/>
      <w:szCs w:val="24"/>
      <w:lang w:val="el-GR" w:eastAsia="ar-SA"/>
    </w:rPr>
  </w:style>
  <w:style w:type="paragraph" w:styleId="ab">
    <w:name w:val="List Paragraph"/>
    <w:basedOn w:val="a"/>
    <w:uiPriority w:val="34"/>
    <w:qFormat/>
    <w:rsid w:val="007478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82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dpa.g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E265676276D4543BB11AFED9F4FA674" ma:contentTypeVersion="16" ma:contentTypeDescription="Create a new document." ma:contentTypeScope="" ma:versionID="75de9a41678145c043a319615a388940">
  <xsd:schema xmlns:xsd="http://www.w3.org/2001/XMLSchema" xmlns:xs="http://www.w3.org/2001/XMLSchema" xmlns:p="http://schemas.microsoft.com/office/2006/metadata/properties" xmlns:ns2="f8753f4c-4ed1-4889-8ca1-d877a73afbbb" xmlns:ns3="88e7c9ee-6af5-43dc-a60c-0acb741b8925" targetNamespace="http://schemas.microsoft.com/office/2006/metadata/properties" ma:root="true" ma:fieldsID="045434456ae8dbf4cf6e5b26940e7984" ns2:_="" ns3:_="">
    <xsd:import namespace="f8753f4c-4ed1-4889-8ca1-d877a73afbbb"/>
    <xsd:import namespace="88e7c9ee-6af5-43dc-a60c-0acb741b892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53f4c-4ed1-4889-8ca1-d877a73af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0dd2c77-3bcd-459e-b201-947657fccb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e7c9ee-6af5-43dc-a60c-0acb741b892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2f65d8-500c-4ebe-8e38-c48ab18760c8}" ma:internalName="TaxCatchAll" ma:showField="CatchAllData" ma:web="88e7c9ee-6af5-43dc-a60c-0acb741b89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D551BB-F77C-4B1F-A5CC-E4567B64B97E}">
  <ds:schemaRefs>
    <ds:schemaRef ds:uri="http://schemas.openxmlformats.org/officeDocument/2006/bibliography"/>
  </ds:schemaRefs>
</ds:datastoreItem>
</file>

<file path=customXml/itemProps2.xml><?xml version="1.0" encoding="utf-8"?>
<ds:datastoreItem xmlns:ds="http://schemas.openxmlformats.org/officeDocument/2006/customXml" ds:itemID="{D7ABEC18-6F15-46BA-A05D-2EDE67BFBF65}">
  <ds:schemaRefs>
    <ds:schemaRef ds:uri="http://schemas.microsoft.com/sharepoint/v3/contenttype/forms"/>
  </ds:schemaRefs>
</ds:datastoreItem>
</file>

<file path=customXml/itemProps3.xml><?xml version="1.0" encoding="utf-8"?>
<ds:datastoreItem xmlns:ds="http://schemas.openxmlformats.org/officeDocument/2006/customXml" ds:itemID="{4D1CB85C-B24E-4716-98C7-3ECC78745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53f4c-4ed1-4889-8ca1-d877a73afbbb"/>
    <ds:schemaRef ds:uri="88e7c9ee-6af5-43dc-a60c-0acb741b89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1067</Words>
  <Characters>5767</Characters>
  <Application>Microsoft Office Word</Application>
  <DocSecurity>0</DocSecurity>
  <Lines>48</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Θανάσης Κεφαλάς</dc:creator>
  <cp:keywords/>
  <dc:description/>
  <cp:lastModifiedBy>ΚΑΡΑΒΑ ΜΑΡΙΑ</cp:lastModifiedBy>
  <cp:revision>22</cp:revision>
  <cp:lastPrinted>2022-11-18T09:00:00Z</cp:lastPrinted>
  <dcterms:created xsi:type="dcterms:W3CDTF">2022-11-16T15:13:00Z</dcterms:created>
  <dcterms:modified xsi:type="dcterms:W3CDTF">2024-02-26T08:37:00Z</dcterms:modified>
</cp:coreProperties>
</file>